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B73C4" w14:textId="40BC17F4"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957C90" w:rsidRPr="005D0D67">
        <w:rPr>
          <w:rFonts w:ascii="Arial" w:hAnsi="Arial" w:cs="Arial"/>
          <w:color w:val="000000" w:themeColor="text1"/>
          <w:sz w:val="20"/>
          <w:szCs w:val="20"/>
        </w:rPr>
        <w:t>04</w:t>
      </w:r>
      <w:r w:rsidR="00412A12" w:rsidRPr="005D0D67">
        <w:rPr>
          <w:rFonts w:ascii="Arial" w:hAnsi="Arial" w:cs="Arial"/>
          <w:color w:val="000000" w:themeColor="text1"/>
          <w:sz w:val="20"/>
          <w:szCs w:val="20"/>
        </w:rPr>
        <w:t>.</w:t>
      </w:r>
      <w:r w:rsidR="005D0D67" w:rsidRPr="005D0D67">
        <w:rPr>
          <w:rFonts w:ascii="Arial" w:hAnsi="Arial" w:cs="Arial"/>
          <w:color w:val="000000" w:themeColor="text1"/>
          <w:sz w:val="20"/>
          <w:szCs w:val="20"/>
        </w:rPr>
        <w:t>10</w:t>
      </w:r>
      <w:r w:rsidR="00412A12" w:rsidRPr="005D0D67">
        <w:rPr>
          <w:rFonts w:ascii="Arial" w:hAnsi="Arial" w:cs="Arial"/>
          <w:color w:val="000000" w:themeColor="text1"/>
          <w:sz w:val="20"/>
          <w:szCs w:val="20"/>
        </w:rPr>
        <w:t>.</w:t>
      </w:r>
      <w:r w:rsidR="001365DF" w:rsidRPr="005D0D67">
        <w:rPr>
          <w:rFonts w:ascii="Arial" w:hAnsi="Arial" w:cs="Arial"/>
          <w:color w:val="000000" w:themeColor="text1"/>
          <w:sz w:val="20"/>
          <w:szCs w:val="20"/>
        </w:rPr>
        <w:t>20</w:t>
      </w:r>
      <w:r w:rsidR="004D0E02" w:rsidRPr="005D0D67">
        <w:rPr>
          <w:rFonts w:ascii="Arial" w:hAnsi="Arial" w:cs="Arial"/>
          <w:color w:val="000000" w:themeColor="text1"/>
          <w:sz w:val="20"/>
          <w:szCs w:val="20"/>
        </w:rPr>
        <w:t>2</w:t>
      </w:r>
      <w:r w:rsidR="00412A12" w:rsidRPr="005D0D67">
        <w:rPr>
          <w:rFonts w:ascii="Arial" w:hAnsi="Arial" w:cs="Arial"/>
          <w:color w:val="000000" w:themeColor="text1"/>
          <w:sz w:val="20"/>
          <w:szCs w:val="20"/>
        </w:rPr>
        <w:t>1</w:t>
      </w:r>
    </w:p>
    <w:p w14:paraId="0FB506B7" w14:textId="77777777"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2ECF59CC" w14:textId="77777777" w:rsidR="006E6820" w:rsidRPr="00D335FC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14:paraId="63B4AD3E" w14:textId="3CFB5F74" w:rsidR="000A3F93" w:rsidRPr="00F01B90" w:rsidRDefault="00637C6D" w:rsidP="000A3F93">
      <w:pPr>
        <w:pStyle w:val="berschrift32"/>
        <w:suppressLineNumbers/>
        <w:shd w:val="clear" w:color="auto" w:fill="FFFFFF"/>
        <w:tabs>
          <w:tab w:val="left" w:pos="7740"/>
        </w:tabs>
        <w:spacing w:after="240" w:line="360" w:lineRule="auto"/>
        <w:ind w:left="142" w:right="1690"/>
        <w:jc w:val="both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Kontinuität und </w:t>
      </w:r>
      <w:r w:rsidR="009313AA">
        <w:rPr>
          <w:rFonts w:ascii="Arial" w:hAnsi="Arial" w:cs="Arial"/>
          <w:color w:val="auto"/>
          <w:sz w:val="36"/>
          <w:szCs w:val="36"/>
        </w:rPr>
        <w:t xml:space="preserve">neue </w:t>
      </w:r>
      <w:r>
        <w:rPr>
          <w:rFonts w:ascii="Arial" w:hAnsi="Arial" w:cs="Arial"/>
          <w:color w:val="auto"/>
          <w:sz w:val="36"/>
          <w:szCs w:val="36"/>
        </w:rPr>
        <w:t>Perspektiven</w:t>
      </w:r>
    </w:p>
    <w:p w14:paraId="2566FDF7" w14:textId="7C88CDC8" w:rsidR="00D335FC" w:rsidRPr="00F01B90" w:rsidRDefault="00F01B90" w:rsidP="00022797">
      <w:pPr>
        <w:suppressLineNumbers/>
        <w:spacing w:after="240" w:line="264" w:lineRule="auto"/>
        <w:ind w:left="142" w:right="-284"/>
        <w:rPr>
          <w:rFonts w:ascii="Arial" w:hAnsi="Arial" w:cs="Arial"/>
          <w:spacing w:val="-2"/>
          <w:sz w:val="28"/>
          <w:szCs w:val="28"/>
        </w:rPr>
      </w:pPr>
      <w:r w:rsidRPr="00F01B90">
        <w:rPr>
          <w:rFonts w:ascii="Arial" w:hAnsi="Arial" w:cs="Arial"/>
          <w:spacing w:val="-2"/>
          <w:sz w:val="28"/>
          <w:szCs w:val="28"/>
        </w:rPr>
        <w:t xml:space="preserve">INDEX </w:t>
      </w:r>
      <w:r w:rsidR="00EA7060">
        <w:rPr>
          <w:rFonts w:ascii="Arial" w:hAnsi="Arial" w:cs="Arial"/>
          <w:spacing w:val="-2"/>
          <w:sz w:val="28"/>
          <w:szCs w:val="28"/>
        </w:rPr>
        <w:t>präsentiert eine</w:t>
      </w:r>
      <w:r w:rsidR="00EA7060" w:rsidRPr="00EA7060">
        <w:rPr>
          <w:rFonts w:ascii="Arial" w:hAnsi="Arial" w:cs="Arial"/>
          <w:spacing w:val="-2"/>
          <w:sz w:val="28"/>
          <w:szCs w:val="28"/>
        </w:rPr>
        <w:t xml:space="preserve"> neue</w:t>
      </w:r>
      <w:r w:rsidR="00EA7060">
        <w:rPr>
          <w:rFonts w:ascii="Arial" w:hAnsi="Arial" w:cs="Arial"/>
          <w:spacing w:val="-2"/>
          <w:sz w:val="28"/>
          <w:szCs w:val="28"/>
        </w:rPr>
        <w:t xml:space="preserve"> Version des</w:t>
      </w:r>
      <w:r w:rsidR="00EA7060" w:rsidRPr="00EA7060">
        <w:rPr>
          <w:rFonts w:ascii="Arial" w:hAnsi="Arial" w:cs="Arial"/>
          <w:spacing w:val="-2"/>
          <w:sz w:val="28"/>
          <w:szCs w:val="28"/>
        </w:rPr>
        <w:t xml:space="preserve"> </w:t>
      </w:r>
      <w:r w:rsidR="00272BC9">
        <w:rPr>
          <w:rFonts w:ascii="Arial" w:hAnsi="Arial" w:cs="Arial"/>
          <w:spacing w:val="-2"/>
          <w:sz w:val="28"/>
          <w:szCs w:val="28"/>
        </w:rPr>
        <w:t xml:space="preserve">erfolgreichen </w:t>
      </w:r>
      <w:r w:rsidR="00EA7060" w:rsidRPr="00EA7060">
        <w:rPr>
          <w:rFonts w:ascii="Arial" w:hAnsi="Arial" w:cs="Arial"/>
          <w:spacing w:val="-2"/>
          <w:sz w:val="28"/>
          <w:szCs w:val="28"/>
        </w:rPr>
        <w:t>CNC-Drehautomat</w:t>
      </w:r>
      <w:r w:rsidR="00EA7060">
        <w:rPr>
          <w:rFonts w:ascii="Arial" w:hAnsi="Arial" w:cs="Arial"/>
          <w:spacing w:val="-2"/>
          <w:sz w:val="28"/>
          <w:szCs w:val="28"/>
        </w:rPr>
        <w:t>en</w:t>
      </w:r>
      <w:r w:rsidR="00EA7060" w:rsidRPr="00EA7060">
        <w:rPr>
          <w:rFonts w:ascii="Arial" w:hAnsi="Arial" w:cs="Arial"/>
          <w:spacing w:val="-2"/>
          <w:sz w:val="28"/>
          <w:szCs w:val="28"/>
        </w:rPr>
        <w:t xml:space="preserve"> </w:t>
      </w:r>
      <w:r w:rsidR="00022797" w:rsidRPr="00022797">
        <w:rPr>
          <w:rFonts w:ascii="Arial" w:hAnsi="Arial" w:cs="Arial"/>
          <w:spacing w:val="-2"/>
          <w:sz w:val="28"/>
          <w:szCs w:val="28"/>
        </w:rPr>
        <w:t>ABC</w:t>
      </w:r>
    </w:p>
    <w:p w14:paraId="7B29A96B" w14:textId="6B3090B4" w:rsidR="00C91B10" w:rsidRPr="00D335FC" w:rsidRDefault="003C4A77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Es gibt einen neuen CNC-Drehautomaten INDEX ABC? Ja – aber keine Sorge, liebe ABC Fans, trotz starker Verbesserungen im oberen Revolver wie eine elektronisch </w:t>
      </w:r>
      <w:proofErr w:type="spellStart"/>
      <w:r>
        <w:rPr>
          <w:rFonts w:ascii="Arial" w:eastAsiaTheme="minorHAnsi" w:hAnsi="Arial" w:cs="Arial"/>
          <w:b/>
          <w:sz w:val="20"/>
          <w:szCs w:val="20"/>
          <w:lang w:eastAsia="en-US"/>
        </w:rPr>
        <w:t>indexierbare</w:t>
      </w:r>
      <w:proofErr w:type="spellEnd"/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Schaltachse, Y-Funktionalität, Höheneinstellung und Bestückung mit Doppelwerkzeughaltern hat INDEX die </w:t>
      </w:r>
      <w:proofErr w:type="spellStart"/>
      <w:r>
        <w:rPr>
          <w:rFonts w:ascii="Arial" w:eastAsiaTheme="minorHAnsi" w:hAnsi="Arial" w:cs="Arial"/>
          <w:b/>
          <w:sz w:val="20"/>
          <w:szCs w:val="20"/>
          <w:lang w:eastAsia="en-US"/>
        </w:rPr>
        <w:t>geschätzen</w:t>
      </w:r>
      <w:proofErr w:type="spellEnd"/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Eigenschaften des aktuellen Modells bewahrt: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EA7060">
        <w:rPr>
          <w:rFonts w:ascii="Arial" w:eastAsiaTheme="minorHAnsi" w:hAnsi="Arial" w:cs="Arial"/>
          <w:b/>
          <w:sz w:val="20"/>
          <w:szCs w:val="20"/>
          <w:lang w:eastAsia="en-US"/>
        </w:rPr>
        <w:t>D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as </w:t>
      </w:r>
      <w:r w:rsidR="00EA7060">
        <w:rPr>
          <w:rFonts w:ascii="Arial" w:eastAsiaTheme="minorHAnsi" w:hAnsi="Arial" w:cs="Arial"/>
          <w:b/>
          <w:sz w:val="20"/>
          <w:szCs w:val="20"/>
          <w:lang w:eastAsia="en-US"/>
        </w:rPr>
        <w:t>Maschinenk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>onzept, der Arbeitsraum</w:t>
      </w:r>
      <w:r w:rsidR="005A7DE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der </w:t>
      </w:r>
      <w:proofErr w:type="spellStart"/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>Footprint</w:t>
      </w:r>
      <w:proofErr w:type="spellEnd"/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sind </w:t>
      </w:r>
      <w:r w:rsidR="005A7DE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exakt 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>gleichgeblieben</w:t>
      </w:r>
      <w:r w:rsidR="00F01B90" w:rsidRPr="00F01B9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r w:rsidR="005A7DE6">
        <w:rPr>
          <w:rFonts w:ascii="Arial" w:eastAsiaTheme="minorHAnsi" w:hAnsi="Arial" w:cs="Arial"/>
          <w:b/>
          <w:sz w:val="20"/>
          <w:szCs w:val="20"/>
          <w:lang w:eastAsia="en-US"/>
        </w:rPr>
        <w:t>A</w:t>
      </w:r>
      <w:r w:rsidR="00637C6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lle vorhandenen Teileprogramme laufen wie gehabt, garantiert ohne Einbußen bei Stückzeiten und Zerspanungsqualität. </w:t>
      </w:r>
    </w:p>
    <w:p w14:paraId="431C8563" w14:textId="77777777" w:rsidR="00023607" w:rsidRDefault="00023607" w:rsidP="00E32E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6F08FEC" w14:textId="72041291" w:rsidR="007E2C05" w:rsidRDefault="00023607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Der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 xml:space="preserve"> CNC-Drehautomat INDEX ABC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ein Erfolgsmodell mit </w:t>
      </w:r>
      <w:r w:rsidR="00314250">
        <w:rPr>
          <w:rFonts w:ascii="Arial" w:eastAsiaTheme="minorHAnsi" w:hAnsi="Arial" w:cs="Arial"/>
          <w:sz w:val="20"/>
          <w:szCs w:val="20"/>
          <w:lang w:eastAsia="en-US"/>
        </w:rPr>
        <w:t>beachtlicher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Kontinuität: In gut 25 Jahren </w:t>
      </w:r>
      <w:r w:rsidR="00314250">
        <w:rPr>
          <w:rFonts w:ascii="Arial" w:eastAsiaTheme="minorHAnsi" w:hAnsi="Arial" w:cs="Arial"/>
          <w:sz w:val="20"/>
          <w:szCs w:val="20"/>
          <w:lang w:eastAsia="en-US"/>
        </w:rPr>
        <w:t xml:space="preserve">wurde die Maschine </w:t>
      </w:r>
      <w:r>
        <w:rPr>
          <w:rFonts w:ascii="Arial" w:eastAsiaTheme="minorHAnsi" w:hAnsi="Arial" w:cs="Arial"/>
          <w:sz w:val="20"/>
          <w:szCs w:val="20"/>
          <w:lang w:eastAsia="en-US"/>
        </w:rPr>
        <w:t>ü</w:t>
      </w:r>
      <w:r w:rsidR="00D43FB0">
        <w:rPr>
          <w:rFonts w:ascii="Arial" w:eastAsiaTheme="minorHAnsi" w:hAnsi="Arial" w:cs="Arial"/>
          <w:sz w:val="20"/>
          <w:szCs w:val="20"/>
          <w:lang w:eastAsia="en-US"/>
        </w:rPr>
        <w:t xml:space="preserve">ber </w:t>
      </w:r>
      <w:r w:rsidR="00EA7060">
        <w:rPr>
          <w:rFonts w:ascii="Arial" w:eastAsiaTheme="minorHAnsi" w:hAnsi="Arial" w:cs="Arial"/>
          <w:sz w:val="20"/>
          <w:szCs w:val="20"/>
          <w:lang w:eastAsia="en-US"/>
        </w:rPr>
        <w:t>3000-mal</w:t>
      </w:r>
      <w:r w:rsidR="00D43FB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A7060">
        <w:rPr>
          <w:rFonts w:ascii="Arial" w:eastAsiaTheme="minorHAnsi" w:hAnsi="Arial" w:cs="Arial"/>
          <w:sz w:val="20"/>
          <w:szCs w:val="20"/>
          <w:lang w:eastAsia="en-US"/>
        </w:rPr>
        <w:t>ausgeliefert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C4A77">
        <w:rPr>
          <w:rFonts w:ascii="Arial" w:eastAsiaTheme="minorHAnsi" w:hAnsi="Arial" w:cs="Arial"/>
          <w:sz w:val="20"/>
          <w:szCs w:val="20"/>
          <w:lang w:eastAsia="en-US"/>
        </w:rPr>
        <w:t xml:space="preserve">Entsprechend umsichtig fand die Weiterentwicklung zur neuen INDEX ABC statt. Die INDEX ABC ist in den Jahren weit gereift“, erklärt Ulrich Baumann, Entwicklungsleiter </w:t>
      </w:r>
      <w:proofErr w:type="spellStart"/>
      <w:r w:rsidR="003C4A77">
        <w:rPr>
          <w:rFonts w:ascii="Arial" w:eastAsiaTheme="minorHAnsi" w:hAnsi="Arial" w:cs="Arial"/>
          <w:sz w:val="20"/>
          <w:szCs w:val="20"/>
          <w:lang w:eastAsia="en-US"/>
        </w:rPr>
        <w:t>Einspindeldrehautomaten</w:t>
      </w:r>
      <w:proofErr w:type="spellEnd"/>
      <w:r w:rsidR="003C4A77">
        <w:rPr>
          <w:rFonts w:ascii="Arial" w:eastAsiaTheme="minorHAnsi" w:hAnsi="Arial" w:cs="Arial"/>
          <w:sz w:val="20"/>
          <w:szCs w:val="20"/>
          <w:lang w:eastAsia="en-US"/>
        </w:rPr>
        <w:t xml:space="preserve"> bei INDEX. „Immer wieder haben wir durch Verbesserungen in der Steuerungs- und Antriebstechnik sowie bei mechanischen</w:t>
      </w:r>
      <w:r w:rsidR="007E2C0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C4A77">
        <w:rPr>
          <w:rFonts w:ascii="Arial" w:eastAsiaTheme="minorHAnsi" w:hAnsi="Arial" w:cs="Arial"/>
          <w:sz w:val="20"/>
          <w:szCs w:val="20"/>
          <w:lang w:eastAsia="en-US"/>
        </w:rPr>
        <w:t>Komponenten die Effizienz gesteigert</w:t>
      </w:r>
      <w:r w:rsidR="007E2C05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EE1D2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E2C05">
        <w:rPr>
          <w:rFonts w:ascii="Arial" w:eastAsiaTheme="minorHAnsi" w:hAnsi="Arial" w:cs="Arial"/>
          <w:sz w:val="20"/>
          <w:szCs w:val="20"/>
          <w:lang w:eastAsia="en-US"/>
        </w:rPr>
        <w:t>So war es jetzt eine große Herausforderung, das enorm hoher Niveau des Vorgängermodells beizubehalten und auf dieser Basis erweiterte Funktionen für eine noch effizientere, vielseitigere Zerspanung zur Verfügung zu stellen“.</w:t>
      </w:r>
    </w:p>
    <w:p w14:paraId="09E1D759" w14:textId="1D489922" w:rsidR="00412420" w:rsidRDefault="007E2C05" w:rsidP="003A105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Das ist vorbildlich gelungen.  </w:t>
      </w:r>
      <w:r w:rsidR="0098730E">
        <w:rPr>
          <w:rFonts w:ascii="Arial" w:eastAsiaTheme="minorHAnsi" w:hAnsi="Arial" w:cs="Arial"/>
          <w:sz w:val="20"/>
          <w:szCs w:val="20"/>
          <w:lang w:eastAsia="en-US"/>
        </w:rPr>
        <w:t xml:space="preserve">Unter dem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aktualisierten, </w:t>
      </w:r>
      <w:r w:rsidR="0098730E">
        <w:rPr>
          <w:rFonts w:ascii="Arial" w:eastAsiaTheme="minorHAnsi" w:hAnsi="Arial" w:cs="Arial"/>
          <w:sz w:val="20"/>
          <w:szCs w:val="20"/>
          <w:lang w:eastAsia="en-US"/>
        </w:rPr>
        <w:t>attraktiven INDEX-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Design </w:t>
      </w:r>
      <w:r w:rsidR="0098730E">
        <w:rPr>
          <w:rFonts w:ascii="Arial" w:eastAsiaTheme="minorHAnsi" w:hAnsi="Arial" w:cs="Arial"/>
          <w:sz w:val="20"/>
          <w:szCs w:val="20"/>
          <w:lang w:eastAsia="en-US"/>
        </w:rPr>
        <w:t xml:space="preserve">findet der Betrachter eine Maschine, die 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 xml:space="preserve">zunächst </w:t>
      </w:r>
      <w:r w:rsidR="0098730E">
        <w:rPr>
          <w:rFonts w:ascii="Arial" w:eastAsiaTheme="minorHAnsi" w:hAnsi="Arial" w:cs="Arial"/>
          <w:sz w:val="20"/>
          <w:szCs w:val="20"/>
          <w:lang w:eastAsia="en-US"/>
        </w:rPr>
        <w:t xml:space="preserve">in Größe und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Arbeitsraum </w:t>
      </w:r>
      <w:r w:rsidR="0098730E">
        <w:rPr>
          <w:rFonts w:ascii="Arial" w:eastAsiaTheme="minorHAnsi" w:hAnsi="Arial" w:cs="Arial"/>
          <w:sz w:val="20"/>
          <w:szCs w:val="20"/>
          <w:lang w:eastAsia="en-US"/>
        </w:rPr>
        <w:t>unverändert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 geblieben ist. 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 xml:space="preserve">Denn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Prämisse für die Weiterentwicklung war, dass dabei auf die 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>unzählige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 xml:space="preserve"> Programme und werkstückspezifische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 xml:space="preserve"> Einrichtungen</w:t>
      </w:r>
      <w:r w:rsidR="00412420" w:rsidRPr="0041242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>Rücksicht genommen wird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>, die bis heute auf den im Feld befindlichen Maschinen laufen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022797" w:rsidRPr="000227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044E9195" w14:textId="0BCB91DA" w:rsidR="00B21C8F" w:rsidRDefault="007E2C05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Als zweite Anforderung galt: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>Hinsichtlich der Zerspanungsmöglichkeiten, Stückzeiten</w:t>
      </w:r>
      <w:r w:rsidR="003A1056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Maßhaltigkeit darf die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zukünftige Ausführung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auf keinen Fall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hinter de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B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isherigen zurückbleiben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 xml:space="preserve"> – auch nicht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>zugunsten neuer Funktionalitäten.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>Den Nachweis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A1056">
        <w:rPr>
          <w:rFonts w:ascii="Arial" w:eastAsiaTheme="minorHAnsi" w:hAnsi="Arial" w:cs="Arial"/>
          <w:sz w:val="20"/>
          <w:szCs w:val="20"/>
          <w:lang w:eastAsia="en-US"/>
        </w:rPr>
        <w:t xml:space="preserve">dafür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erbrachten die INDEX-Entwickler durch einen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Vergleich zwischen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einer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ABC der aktuellen Generation und der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>modifizierte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Maschine, die </w:t>
      </w:r>
      <w:r w:rsidR="003A1056">
        <w:rPr>
          <w:rFonts w:ascii="Arial" w:eastAsiaTheme="minorHAnsi" w:hAnsi="Arial" w:cs="Arial"/>
          <w:sz w:val="20"/>
          <w:szCs w:val="20"/>
          <w:lang w:eastAsia="en-US"/>
        </w:rPr>
        <w:t>identisch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eingerichtet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 wurden. Das Ergebnis: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weiterentwickelte Version ist im </w:t>
      </w:r>
      <w:r w:rsidR="00B21C8F">
        <w:rPr>
          <w:rFonts w:ascii="Arial" w:eastAsiaTheme="minorHAnsi" w:hAnsi="Arial" w:cs="Arial"/>
          <w:sz w:val="20"/>
          <w:szCs w:val="20"/>
          <w:lang w:eastAsia="en-US"/>
        </w:rPr>
        <w:t xml:space="preserve">Stückzeitvergleich und 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 xml:space="preserve">beim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Verhalten 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der Maßhaltigkeit über die Maschineneinschaltdauer 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C8370B" w:rsidRPr="00B21C8F">
        <w:rPr>
          <w:rFonts w:ascii="Arial" w:eastAsiaTheme="minorHAnsi" w:hAnsi="Arial" w:cs="Arial"/>
          <w:sz w:val="20"/>
          <w:szCs w:val="20"/>
          <w:lang w:eastAsia="en-US"/>
        </w:rPr>
        <w:t>Thermogang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C8370B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sogar 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 xml:space="preserve">noch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>etwas</w:t>
      </w:r>
      <w:r w:rsidR="00B21C8F" w:rsidRPr="00B21C8F">
        <w:rPr>
          <w:rFonts w:ascii="Arial" w:eastAsiaTheme="minorHAnsi" w:hAnsi="Arial" w:cs="Arial"/>
          <w:sz w:val="20"/>
          <w:szCs w:val="20"/>
          <w:lang w:eastAsia="en-US"/>
        </w:rPr>
        <w:t xml:space="preserve"> besser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 xml:space="preserve">. Im Bereich der Grenzzerspanung (Spantiefe beim Einstechen) erreichte sie das </w:t>
      </w:r>
      <w:r w:rsidR="003A1056">
        <w:rPr>
          <w:rFonts w:ascii="Arial" w:eastAsiaTheme="minorHAnsi" w:hAnsi="Arial" w:cs="Arial"/>
          <w:sz w:val="20"/>
          <w:szCs w:val="20"/>
          <w:lang w:eastAsia="en-US"/>
        </w:rPr>
        <w:t>gewohnt hohe</w:t>
      </w:r>
      <w:r w:rsidR="00C8370B">
        <w:rPr>
          <w:rFonts w:ascii="Arial" w:eastAsiaTheme="minorHAnsi" w:hAnsi="Arial" w:cs="Arial"/>
          <w:sz w:val="20"/>
          <w:szCs w:val="20"/>
          <w:lang w:eastAsia="en-US"/>
        </w:rPr>
        <w:t xml:space="preserve"> Niveau.</w:t>
      </w:r>
    </w:p>
    <w:p w14:paraId="04CE557F" w14:textId="6329F470" w:rsidR="009F3DAF" w:rsidRDefault="00C8370B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 xml:space="preserve">Damit </w:t>
      </w:r>
      <w:r>
        <w:rPr>
          <w:rFonts w:ascii="Arial" w:eastAsiaTheme="minorHAnsi" w:hAnsi="Arial" w:cs="Arial"/>
          <w:sz w:val="20"/>
          <w:szCs w:val="20"/>
          <w:lang w:eastAsia="en-US"/>
        </w:rPr>
        <w:t>können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 xml:space="preserve"> bisherige ABC-Anwender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jede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hinsichtlich Werkzeug- und Programmtechnik 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>aufwändig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optimiert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e Bearbeitung auch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auf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>einer neu anzuschaffenden INDEX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ABC </w:t>
      </w:r>
      <w:r>
        <w:rPr>
          <w:rFonts w:ascii="Arial" w:eastAsiaTheme="minorHAnsi" w:hAnsi="Arial" w:cs="Arial"/>
          <w:sz w:val="20"/>
          <w:szCs w:val="20"/>
          <w:lang w:eastAsia="en-US"/>
        </w:rPr>
        <w:t>mindestens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genauso gut 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durchführen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 – und ein zusätzliches Plus verbuchen. Denn die 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>Zerspanung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>saufgaben stehen erweiterte Funktionen zur Verfügung, die noch mehr Effizienz und ein größeres Bauteilespektrum versprechen.</w:t>
      </w:r>
    </w:p>
    <w:p w14:paraId="029A3C4D" w14:textId="22A4F983" w:rsidR="008359AC" w:rsidRPr="00022797" w:rsidRDefault="007C0716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Oberer Revolver mit Y-Achse und Höhenverstellung</w:t>
      </w:r>
    </w:p>
    <w:p w14:paraId="5E79EF0E" w14:textId="284C55EB" w:rsidR="000572F0" w:rsidRDefault="00C8370B" w:rsidP="00B05BD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>Verbesserung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konzentrier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sich 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 xml:space="preserve">im Wesentlichen 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auf den oberen Revolver, </w:t>
      </w:r>
      <w:r>
        <w:rPr>
          <w:rFonts w:ascii="Arial" w:eastAsiaTheme="minorHAnsi" w:hAnsi="Arial" w:cs="Arial"/>
          <w:sz w:val="20"/>
          <w:szCs w:val="20"/>
          <w:lang w:eastAsia="en-US"/>
        </w:rPr>
        <w:t>bei dem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ein hochübersetzte</w:t>
      </w: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>, stufenlose</w:t>
      </w: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Getriebe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bisher über Hirth-Verzahnung realisierte 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>stufenweise P</w:t>
      </w:r>
      <w:r>
        <w:rPr>
          <w:rFonts w:ascii="Arial" w:eastAsiaTheme="minorHAnsi" w:hAnsi="Arial" w:cs="Arial"/>
          <w:sz w:val="20"/>
          <w:szCs w:val="20"/>
          <w:lang w:eastAsia="en-US"/>
        </w:rPr>
        <w:t>osition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>ierung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ersetzt.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F161B">
        <w:rPr>
          <w:rFonts w:ascii="Arial" w:eastAsiaTheme="minorHAnsi" w:hAnsi="Arial" w:cs="Arial"/>
          <w:sz w:val="20"/>
          <w:szCs w:val="20"/>
          <w:lang w:eastAsia="en-US"/>
        </w:rPr>
        <w:t xml:space="preserve">So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 xml:space="preserve">kann der Revolver </w:t>
      </w:r>
      <w:r w:rsidR="00FF161B">
        <w:rPr>
          <w:rFonts w:ascii="Arial" w:eastAsiaTheme="minorHAnsi" w:hAnsi="Arial" w:cs="Arial"/>
          <w:sz w:val="20"/>
          <w:szCs w:val="20"/>
          <w:lang w:eastAsia="en-US"/>
        </w:rPr>
        <w:t xml:space="preserve">jede beliebige Position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einnehmen. Das eröffnet vielfältige, vorteilhafte Möglichkeiten</w:t>
      </w:r>
      <w:r w:rsidR="00650A0F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8A3DAF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 xml:space="preserve">ie INDEX-Entwickler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 xml:space="preserve">realisierten 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 xml:space="preserve">damit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 xml:space="preserve">beispielsweise 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>eine interpolierte Y-Achse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, die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>de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412420">
        <w:rPr>
          <w:rFonts w:ascii="Arial" w:eastAsiaTheme="minorHAnsi" w:hAnsi="Arial" w:cs="Arial"/>
          <w:sz w:val="20"/>
          <w:szCs w:val="20"/>
          <w:lang w:eastAsia="en-US"/>
        </w:rPr>
        <w:t xml:space="preserve"> oberen ABC-</w:t>
      </w:r>
      <w:r w:rsidR="00412420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Revolver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zu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 außermittige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 Bohren </w:t>
      </w:r>
      <w:r w:rsidR="00B05BD8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 Flächenfräsen 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befähigt</w:t>
      </w:r>
      <w:r w:rsidR="00B05BD8" w:rsidRPr="00650A0F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02241A5" w14:textId="73D0E4D6" w:rsidR="00B05BD8" w:rsidRDefault="00B05BD8" w:rsidP="00B05BD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Auch die Spitzenh</w:t>
      </w:r>
      <w:r w:rsidRPr="00531771">
        <w:rPr>
          <w:rFonts w:ascii="Arial" w:eastAsiaTheme="minorHAnsi" w:hAnsi="Arial" w:cs="Arial"/>
          <w:sz w:val="20"/>
          <w:szCs w:val="20"/>
          <w:lang w:eastAsia="en-US"/>
        </w:rPr>
        <w:t>öheneinstellung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der Schneiden ist jetzt einfach zu bewerkstelligen, was zum einen </w:t>
      </w:r>
      <w:r w:rsidRPr="00531771">
        <w:rPr>
          <w:rFonts w:ascii="Arial" w:eastAsiaTheme="minorHAnsi" w:hAnsi="Arial" w:cs="Arial"/>
          <w:sz w:val="20"/>
          <w:szCs w:val="20"/>
          <w:lang w:eastAsia="en-US"/>
        </w:rPr>
        <w:t xml:space="preserve">bei einer Innenbearbeitung von kleinen Bohrungen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noch </w:t>
      </w:r>
      <w:r w:rsidR="008A3DAF">
        <w:rPr>
          <w:rFonts w:ascii="Arial" w:eastAsiaTheme="minorHAnsi" w:hAnsi="Arial" w:cs="Arial"/>
          <w:sz w:val="20"/>
          <w:szCs w:val="20"/>
          <w:lang w:eastAsia="en-US"/>
        </w:rPr>
        <w:t>mehr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Präzision verspricht. Zum anderen lässt sich durch eine solche Höhenkorrektur die Oberfläche bzw. das</w:t>
      </w:r>
      <w:r w:rsidRPr="0053177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531771">
        <w:rPr>
          <w:rFonts w:ascii="Arial" w:eastAsiaTheme="minorHAnsi" w:hAnsi="Arial" w:cs="Arial"/>
          <w:sz w:val="20"/>
          <w:szCs w:val="20"/>
          <w:lang w:eastAsia="en-US"/>
        </w:rPr>
        <w:t>Spanbild</w:t>
      </w:r>
      <w:proofErr w:type="spellEnd"/>
      <w:r w:rsidRPr="0053177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verbessern</w:t>
      </w:r>
      <w:r w:rsidRPr="00531771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55BBCC92" w14:textId="03F0FB64" w:rsidR="00650A0F" w:rsidRDefault="00B05BD8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Ein weiterer Vorteil ergibt sich aus dem jetzt möglichen</w:t>
      </w:r>
      <w:r w:rsidR="00650A0F">
        <w:rPr>
          <w:rFonts w:ascii="Arial" w:eastAsiaTheme="minorHAnsi" w:hAnsi="Arial" w:cs="Arial"/>
          <w:sz w:val="20"/>
          <w:szCs w:val="20"/>
          <w:lang w:eastAsia="en-US"/>
        </w:rPr>
        <w:t xml:space="preserve"> Einsatz von Doppel</w:t>
      </w:r>
      <w:r w:rsidR="000572F0">
        <w:rPr>
          <w:rFonts w:ascii="Arial" w:eastAsiaTheme="minorHAnsi" w:hAnsi="Arial" w:cs="Arial"/>
          <w:sz w:val="20"/>
          <w:szCs w:val="20"/>
          <w:lang w:eastAsia="en-US"/>
        </w:rPr>
        <w:t>werkzeug</w:t>
      </w:r>
      <w:r w:rsidR="00650A0F">
        <w:rPr>
          <w:rFonts w:ascii="Arial" w:eastAsiaTheme="minorHAnsi" w:hAnsi="Arial" w:cs="Arial"/>
          <w:sz w:val="20"/>
          <w:szCs w:val="20"/>
          <w:lang w:eastAsia="en-US"/>
        </w:rPr>
        <w:t>haltern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650A0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 xml:space="preserve">Denn damit erhöht sich – bei gleicher Revolvergröße und </w:t>
      </w:r>
      <w:r w:rsidR="002D103F" w:rsidRPr="00650A0F">
        <w:rPr>
          <w:rFonts w:ascii="Arial" w:eastAsiaTheme="minorHAnsi" w:hAnsi="Arial" w:cs="Arial"/>
          <w:sz w:val="20"/>
          <w:szCs w:val="20"/>
          <w:lang w:eastAsia="en-US"/>
        </w:rPr>
        <w:t xml:space="preserve">Anzahl der 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>Steck</w:t>
      </w:r>
      <w:r w:rsidR="002D103F" w:rsidRPr="00650A0F">
        <w:rPr>
          <w:rFonts w:ascii="Arial" w:eastAsiaTheme="minorHAnsi" w:hAnsi="Arial" w:cs="Arial"/>
          <w:sz w:val="20"/>
          <w:szCs w:val="20"/>
          <w:lang w:eastAsia="en-US"/>
        </w:rPr>
        <w:t>plätze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 xml:space="preserve"> – der Werkzeugvorrat von bisher sieben auf jetzt bis zu 14 feste oder angetriebene Werkzeuge. Dieses Plus lässt sich für Schwesterwerkzeuge oder ein größeres Bearbeitungsspektrum nutzen.</w:t>
      </w:r>
      <w:r w:rsidR="002D103F" w:rsidRPr="008A3DA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>Eine weitere Station</w:t>
      </w:r>
      <w:r w:rsidR="008A3DAF">
        <w:rPr>
          <w:rFonts w:ascii="Arial" w:eastAsiaTheme="minorHAnsi" w:hAnsi="Arial" w:cs="Arial"/>
          <w:sz w:val="20"/>
          <w:szCs w:val="20"/>
          <w:lang w:eastAsia="en-US"/>
        </w:rPr>
        <w:t xml:space="preserve"> ist fix von der Synchronspindel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für die Rückseitenbearbeitung </w:t>
      </w:r>
      <w:r w:rsidR="008A3DAF">
        <w:rPr>
          <w:rFonts w:ascii="Arial" w:eastAsiaTheme="minorHAnsi" w:hAnsi="Arial" w:cs="Arial"/>
          <w:sz w:val="20"/>
          <w:szCs w:val="20"/>
          <w:lang w:eastAsia="en-US"/>
        </w:rPr>
        <w:t>belegt.</w:t>
      </w:r>
    </w:p>
    <w:p w14:paraId="67034AF1" w14:textId="6F57CC20" w:rsidR="008359AC" w:rsidRPr="00022797" w:rsidRDefault="00FD0C87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Für zukünftige Aufgaben gerüstet</w:t>
      </w:r>
    </w:p>
    <w:p w14:paraId="040CA04E" w14:textId="6FFEB62E" w:rsidR="009F3DAF" w:rsidRDefault="0054729E" w:rsidP="00B21C8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>dem stufenlos s</w:t>
      </w:r>
      <w:r w:rsidR="00FD0C87" w:rsidRPr="00FD0C87">
        <w:rPr>
          <w:rFonts w:ascii="Arial" w:eastAsiaTheme="minorHAnsi" w:hAnsi="Arial" w:cs="Arial"/>
          <w:sz w:val="20"/>
          <w:szCs w:val="20"/>
          <w:lang w:eastAsia="en-US"/>
        </w:rPr>
        <w:t>chalt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>baren Revolver</w:t>
      </w:r>
      <w:r w:rsidR="00FD0C87" w:rsidRPr="00FD0C8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 xml:space="preserve">seiner </w:t>
      </w:r>
      <w:r w:rsidR="00FD0C87" w:rsidRPr="00FD0C87">
        <w:rPr>
          <w:rFonts w:ascii="Arial" w:eastAsiaTheme="minorHAnsi" w:hAnsi="Arial" w:cs="Arial"/>
          <w:sz w:val="20"/>
          <w:szCs w:val="20"/>
          <w:lang w:eastAsia="en-US"/>
        </w:rPr>
        <w:t>Y-Funktionalität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>, der</w:t>
      </w:r>
      <w:r w:rsidR="00FD0C87" w:rsidRPr="00FD0C87">
        <w:rPr>
          <w:rFonts w:ascii="Arial" w:eastAsiaTheme="minorHAnsi" w:hAnsi="Arial" w:cs="Arial"/>
          <w:sz w:val="20"/>
          <w:szCs w:val="20"/>
          <w:lang w:eastAsia="en-US"/>
        </w:rPr>
        <w:t xml:space="preserve"> Höheneinstellung und Mehrfachhaltern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wird die INDEX ABC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ihre Erfolgsgeschichte weiterschreiben, 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>davon sind die Entwickler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 xml:space="preserve"> und Anwendungstechniker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 xml:space="preserve"> überzeugt</w:t>
      </w:r>
      <w:r w:rsidR="002D103F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 Denn dieser 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>k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 xml:space="preserve">leine,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extrem 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 xml:space="preserve">schnelle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>CNC-</w:t>
      </w:r>
      <w:r w:rsidR="00FD0C87">
        <w:rPr>
          <w:rFonts w:ascii="Arial" w:eastAsiaTheme="minorHAnsi" w:hAnsi="Arial" w:cs="Arial"/>
          <w:sz w:val="20"/>
          <w:szCs w:val="20"/>
          <w:lang w:eastAsia="en-US"/>
        </w:rPr>
        <w:t xml:space="preserve">Produktionsdrehautomat wird 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nun 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aktuellen </w:t>
      </w:r>
      <w:r w:rsidR="00975991">
        <w:rPr>
          <w:rFonts w:ascii="Arial" w:eastAsiaTheme="minorHAnsi" w:hAnsi="Arial" w:cs="Arial"/>
          <w:sz w:val="20"/>
          <w:szCs w:val="20"/>
          <w:lang w:eastAsia="en-US"/>
        </w:rPr>
        <w:t>Markt</w:t>
      </w:r>
      <w:r w:rsidR="00146621">
        <w:rPr>
          <w:rFonts w:ascii="Arial" w:eastAsiaTheme="minorHAnsi" w:hAnsi="Arial" w:cs="Arial"/>
          <w:sz w:val="20"/>
          <w:szCs w:val="20"/>
          <w:lang w:eastAsia="en-US"/>
        </w:rPr>
        <w:t>trends</w:t>
      </w:r>
      <w:r w:rsidR="00975991">
        <w:rPr>
          <w:rFonts w:ascii="Arial" w:eastAsiaTheme="minorHAnsi" w:hAnsi="Arial" w:cs="Arial"/>
          <w:sz w:val="20"/>
          <w:szCs w:val="20"/>
          <w:lang w:eastAsia="en-US"/>
        </w:rPr>
        <w:t xml:space="preserve"> hin zu kleineren Stückzahlen und komplexeren Geometrien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gerecht. 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4171B8">
        <w:rPr>
          <w:rFonts w:ascii="Arial" w:eastAsiaTheme="minorHAnsi" w:hAnsi="Arial" w:cs="Arial"/>
          <w:sz w:val="20"/>
          <w:szCs w:val="20"/>
          <w:lang w:eastAsia="en-US"/>
        </w:rPr>
        <w:t xml:space="preserve">ein </w:t>
      </w:r>
      <w:r w:rsidR="004171B8" w:rsidRPr="00650A0F">
        <w:rPr>
          <w:rFonts w:ascii="Arial" w:eastAsiaTheme="minorHAnsi" w:hAnsi="Arial" w:cs="Arial"/>
          <w:sz w:val="20"/>
          <w:szCs w:val="20"/>
          <w:lang w:eastAsia="en-US"/>
        </w:rPr>
        <w:t>günstiges Preis-Leistungsverhältnis</w:t>
      </w:r>
      <w:r w:rsidR="004171B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72BC9">
        <w:rPr>
          <w:rFonts w:ascii="Arial" w:eastAsiaTheme="minorHAnsi" w:hAnsi="Arial" w:cs="Arial"/>
          <w:sz w:val="20"/>
          <w:szCs w:val="20"/>
          <w:lang w:eastAsia="en-US"/>
        </w:rPr>
        <w:t xml:space="preserve">lässt sich in Zukunft auch </w:t>
      </w:r>
      <w:r w:rsidR="004171B8">
        <w:rPr>
          <w:rFonts w:ascii="Arial" w:eastAsiaTheme="minorHAnsi" w:hAnsi="Arial" w:cs="Arial"/>
          <w:sz w:val="20"/>
          <w:szCs w:val="20"/>
          <w:lang w:eastAsia="en-US"/>
        </w:rPr>
        <w:t>für Teile nutzen, die bisher eine teurere Maschine erfordert hätten</w:t>
      </w:r>
      <w:r w:rsidR="009F3DAF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14:paraId="09486228" w14:textId="77777777" w:rsidR="004171B8" w:rsidRDefault="004171B8" w:rsidP="0002279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22B593D" w14:textId="48A66454" w:rsidR="00F32C8A" w:rsidRPr="009F3DAF" w:rsidRDefault="00F32C8A" w:rsidP="00DE7A59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335FC">
        <w:rPr>
          <w:rFonts w:ascii="Arial" w:hAnsi="Arial" w:cs="Arial"/>
          <w:b/>
          <w:sz w:val="20"/>
          <w:szCs w:val="20"/>
        </w:rPr>
        <w:lastRenderedPageBreak/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9F3DAF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9F3DAF">
        <w:rPr>
          <w:rFonts w:ascii="Arial" w:hAnsi="Arial" w:cs="Arial"/>
          <w:sz w:val="20"/>
          <w:szCs w:val="20"/>
        </w:rPr>
        <w:t>Tessky</w:t>
      </w:r>
      <w:proofErr w:type="spellEnd"/>
    </w:p>
    <w:p w14:paraId="240B25D2" w14:textId="77777777" w:rsidR="00F32C8A" w:rsidRPr="009F3DAF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9F3DAF">
        <w:rPr>
          <w:rFonts w:ascii="Arial" w:hAnsi="Arial" w:cs="Arial"/>
          <w:sz w:val="20"/>
          <w:szCs w:val="20"/>
        </w:rPr>
        <w:t>Rainer Gondek</w:t>
      </w:r>
    </w:p>
    <w:p w14:paraId="5AB6A6A7" w14:textId="77777777" w:rsidR="00F32C8A" w:rsidRPr="009F3DAF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9F3DAF">
        <w:rPr>
          <w:rFonts w:ascii="Arial" w:hAnsi="Arial" w:cs="Arial"/>
          <w:sz w:val="20"/>
          <w:szCs w:val="20"/>
        </w:rPr>
        <w:t xml:space="preserve">Leiter Global Marketing </w:t>
      </w:r>
    </w:p>
    <w:p w14:paraId="2C244BCE" w14:textId="77777777" w:rsidR="00F32C8A" w:rsidRPr="009F3DAF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9F3DAF">
        <w:rPr>
          <w:rFonts w:ascii="Arial" w:hAnsi="Arial" w:cs="Arial"/>
          <w:sz w:val="20"/>
          <w:szCs w:val="20"/>
        </w:rPr>
        <w:t>Tel.: +49 (711) 3191-1286</w:t>
      </w:r>
    </w:p>
    <w:p w14:paraId="077CF056" w14:textId="77777777" w:rsidR="00F32C8A" w:rsidRPr="00D335FC" w:rsidRDefault="00DE7A59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14:paraId="5F1CC631" w14:textId="77777777"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DEC336B" w14:textId="77777777"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97D861C" w14:textId="3FC3CAEC"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Fotos</w:t>
      </w:r>
      <w:r w:rsidR="006927C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</w:p>
    <w:p w14:paraId="7F8EABEC" w14:textId="3C9CFCD8" w:rsidR="00422AE3" w:rsidRDefault="009849A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6D9CC56E" wp14:editId="43046D0B">
            <wp:extent cx="2352675" cy="170448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_Foto_BaumannUlrich01_Retusch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294" cy="170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7ACB8" w14:textId="5133FD32" w:rsidR="00DC725E" w:rsidRDefault="00052791" w:rsidP="00491152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Entwicklungsleiter </w:t>
      </w:r>
      <w:r w:rsidRPr="007B5AD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Ulrich Baumann</w:t>
      </w:r>
      <w:r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0527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491152">
        <w:rPr>
          <w:rFonts w:ascii="Arial" w:eastAsiaTheme="minorHAnsi" w:hAnsi="Arial" w:cs="Arial"/>
          <w:sz w:val="20"/>
          <w:szCs w:val="20"/>
          <w:lang w:eastAsia="en-US"/>
        </w:rPr>
        <w:t xml:space="preserve">Eine große Herausforderung bei der Entwicklung der neuen INDEX ABC war, das enorm hohe Niveau des Vorgängermodells beizubehalten und auf dieser Basis </w:t>
      </w:r>
      <w:r w:rsidR="00DC725E"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erweiterte Funktionen 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DC725E" w:rsidRPr="00C8370B">
        <w:rPr>
          <w:rFonts w:ascii="Arial" w:eastAsiaTheme="minorHAnsi" w:hAnsi="Arial" w:cs="Arial"/>
          <w:sz w:val="20"/>
          <w:szCs w:val="20"/>
          <w:lang w:eastAsia="en-US"/>
        </w:rPr>
        <w:t>noch effizienter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E85292">
        <w:rPr>
          <w:rFonts w:ascii="Arial" w:eastAsiaTheme="minorHAnsi" w:hAnsi="Arial" w:cs="Arial"/>
          <w:sz w:val="20"/>
          <w:szCs w:val="20"/>
          <w:lang w:eastAsia="en-US"/>
        </w:rPr>
        <w:t>, vielseitigere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 xml:space="preserve"> Zerspanung</w:t>
      </w:r>
      <w:r w:rsidR="00DC725E" w:rsidRPr="00C8370B">
        <w:rPr>
          <w:rFonts w:ascii="Arial" w:eastAsiaTheme="minorHAnsi" w:hAnsi="Arial" w:cs="Arial"/>
          <w:sz w:val="20"/>
          <w:szCs w:val="20"/>
          <w:lang w:eastAsia="en-US"/>
        </w:rPr>
        <w:t xml:space="preserve"> zur Verfügung</w:t>
      </w:r>
      <w:r w:rsidR="00491152">
        <w:rPr>
          <w:rFonts w:ascii="Arial" w:eastAsiaTheme="minorHAnsi" w:hAnsi="Arial" w:cs="Arial"/>
          <w:sz w:val="20"/>
          <w:szCs w:val="20"/>
          <w:lang w:eastAsia="en-US"/>
        </w:rPr>
        <w:t xml:space="preserve"> zu stellen</w:t>
      </w:r>
      <w:r w:rsidR="00DC725E">
        <w:rPr>
          <w:rFonts w:ascii="Arial" w:eastAsiaTheme="minorHAnsi" w:hAnsi="Arial" w:cs="Arial"/>
          <w:sz w:val="20"/>
          <w:szCs w:val="20"/>
          <w:lang w:eastAsia="en-US"/>
        </w:rPr>
        <w:t>.“</w:t>
      </w:r>
    </w:p>
    <w:p w14:paraId="4C47856C" w14:textId="1B6761CA" w:rsidR="008359AC" w:rsidRDefault="009849A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681F42BE" wp14:editId="6AD257D0">
            <wp:extent cx="2686050" cy="253716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c_10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408" cy="253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87F58" w14:textId="54D8388E" w:rsidR="007B5ADA" w:rsidRDefault="007B5AD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B5AD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INDEX ABC in neuem Design</w:t>
      </w:r>
      <w:r>
        <w:rPr>
          <w:rFonts w:ascii="Arial" w:eastAsiaTheme="minorHAnsi" w:hAnsi="Arial" w:cs="Arial"/>
          <w:sz w:val="20"/>
          <w:szCs w:val="20"/>
          <w:lang w:eastAsia="en-US"/>
        </w:rPr>
        <w:t>: Da</w:t>
      </w:r>
      <w:r w:rsidRPr="007B5AD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unter der Haube </w:t>
      </w:r>
      <w:r w:rsidRPr="007B5ADA">
        <w:rPr>
          <w:rFonts w:ascii="Arial" w:eastAsiaTheme="minorHAnsi" w:hAnsi="Arial" w:cs="Arial"/>
          <w:sz w:val="20"/>
          <w:szCs w:val="20"/>
          <w:lang w:eastAsia="en-US"/>
        </w:rPr>
        <w:t xml:space="preserve">Größe und Bauraum unverändert geblieben </w:t>
      </w:r>
      <w:r>
        <w:rPr>
          <w:rFonts w:ascii="Arial" w:eastAsiaTheme="minorHAnsi" w:hAnsi="Arial" w:cs="Arial"/>
          <w:sz w:val="20"/>
          <w:szCs w:val="20"/>
          <w:lang w:eastAsia="en-US"/>
        </w:rPr>
        <w:t>sind, können alle vorhandenen Programme 1:1 eingespielt und abgearbeitet werden.</w:t>
      </w:r>
    </w:p>
    <w:p w14:paraId="05FE953A" w14:textId="77777777" w:rsidR="007B5ADA" w:rsidRDefault="007B5AD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F8D3827" w14:textId="47D781E1" w:rsidR="008359AC" w:rsidRPr="008359AC" w:rsidRDefault="009849AB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319E794B" wp14:editId="27A002F2">
            <wp:extent cx="2784443" cy="37052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c_10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058" cy="370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2A63B" w14:textId="69B922CF" w:rsidR="008359AC" w:rsidRPr="008359AC" w:rsidRDefault="007B5ADA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Das Highlight des neuen CNC-Produktionsautomaten INDEX ABC ist d</w:t>
      </w:r>
      <w:r w:rsidR="008359AC" w:rsidRPr="008359AC">
        <w:rPr>
          <w:rFonts w:ascii="Arial" w:eastAsiaTheme="minorHAnsi" w:hAnsi="Arial" w:cs="Arial"/>
          <w:sz w:val="20"/>
          <w:szCs w:val="20"/>
          <w:lang w:eastAsia="en-US"/>
        </w:rPr>
        <w:t xml:space="preserve">er </w:t>
      </w:r>
      <w:r w:rsidR="008359AC" w:rsidRPr="007B5AD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obere Revolver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7B5ADA">
        <w:rPr>
          <w:rFonts w:ascii="Arial" w:eastAsiaTheme="minorHAnsi" w:hAnsi="Arial" w:cs="Arial"/>
          <w:sz w:val="20"/>
          <w:szCs w:val="20"/>
          <w:lang w:eastAsia="en-US"/>
        </w:rPr>
        <w:t xml:space="preserve"> Er ist jetzt stufenlos schaltbar, verfügt über Y-Funktionalität</w:t>
      </w:r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7B5ADA">
        <w:rPr>
          <w:rFonts w:ascii="Arial" w:eastAsiaTheme="minorHAnsi" w:hAnsi="Arial" w:cs="Arial"/>
          <w:sz w:val="20"/>
          <w:szCs w:val="20"/>
          <w:lang w:eastAsia="en-US"/>
        </w:rPr>
        <w:t xml:space="preserve"> eine Höheneinstellung und kann mit </w:t>
      </w:r>
      <w:r>
        <w:rPr>
          <w:rFonts w:ascii="Arial" w:eastAsiaTheme="minorHAnsi" w:hAnsi="Arial" w:cs="Arial"/>
          <w:sz w:val="20"/>
          <w:szCs w:val="20"/>
          <w:lang w:eastAsia="en-US"/>
        </w:rPr>
        <w:t>Doppelwerkzeug</w:t>
      </w:r>
      <w:r w:rsidRPr="007B5ADA">
        <w:rPr>
          <w:rFonts w:ascii="Arial" w:eastAsiaTheme="minorHAnsi" w:hAnsi="Arial" w:cs="Arial"/>
          <w:sz w:val="20"/>
          <w:szCs w:val="20"/>
          <w:lang w:eastAsia="en-US"/>
        </w:rPr>
        <w:t>haltern bestückt werden.</w:t>
      </w:r>
      <w:r w:rsidR="009849AB" w:rsidDel="009849A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359AC" w:rsidRPr="008359AC">
        <w:rPr>
          <w:rFonts w:ascii="Arial" w:eastAsiaTheme="minorHAnsi" w:hAnsi="Arial" w:cs="Arial"/>
          <w:sz w:val="20"/>
          <w:szCs w:val="20"/>
          <w:lang w:eastAsia="en-US"/>
        </w:rPr>
        <w:t xml:space="preserve">Mit der </w:t>
      </w:r>
      <w:r w:rsidR="008359AC" w:rsidRPr="007B5AD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Synchronspindel</w:t>
      </w:r>
      <w:r w:rsidR="008359AC" w:rsidRPr="008359AC">
        <w:rPr>
          <w:rFonts w:ascii="Arial" w:eastAsiaTheme="minorHAnsi" w:hAnsi="Arial" w:cs="Arial"/>
          <w:sz w:val="20"/>
          <w:szCs w:val="20"/>
          <w:lang w:eastAsia="en-US"/>
        </w:rPr>
        <w:t xml:space="preserve"> im oberen Werkzeugträger können Werkstücke mit Hilfe von bis zu fünf zur Verfügung stehenden </w:t>
      </w:r>
      <w:proofErr w:type="spellStart"/>
      <w:r w:rsidR="008359AC" w:rsidRPr="008359AC">
        <w:rPr>
          <w:rFonts w:ascii="Arial" w:eastAsiaTheme="minorHAnsi" w:hAnsi="Arial" w:cs="Arial"/>
          <w:sz w:val="20"/>
          <w:szCs w:val="20"/>
          <w:lang w:eastAsia="en-US"/>
        </w:rPr>
        <w:t>Hinterbohrstationen</w:t>
      </w:r>
      <w:proofErr w:type="spellEnd"/>
      <w:r w:rsidR="008359AC" w:rsidRPr="008359AC">
        <w:rPr>
          <w:rFonts w:ascii="Arial" w:eastAsiaTheme="minorHAnsi" w:hAnsi="Arial" w:cs="Arial"/>
          <w:sz w:val="20"/>
          <w:szCs w:val="20"/>
          <w:lang w:eastAsia="en-US"/>
        </w:rPr>
        <w:t xml:space="preserve"> komplett von der Rückseite bearbeitet werden.</w:t>
      </w:r>
    </w:p>
    <w:p w14:paraId="020FE44D" w14:textId="77777777" w:rsidR="008359AC" w:rsidRPr="008359AC" w:rsidRDefault="008359AC" w:rsidP="00835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815AFC3" w14:textId="3EE239FB" w:rsidR="00D254DB" w:rsidRDefault="00D254D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7C00CEF" w14:textId="2C14F51F" w:rsidR="00D14773" w:rsidRPr="00D335FC" w:rsidRDefault="006927C1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Alle </w:t>
      </w:r>
      <w:r w:rsidR="00793E08">
        <w:rPr>
          <w:rFonts w:ascii="Arial" w:eastAsiaTheme="minorHAnsi" w:hAnsi="Arial" w:cs="Arial"/>
          <w:sz w:val="20"/>
          <w:szCs w:val="20"/>
          <w:lang w:eastAsia="en-US"/>
        </w:rPr>
        <w:t>Bild</w:t>
      </w:r>
      <w:r w:rsidR="00491152">
        <w:rPr>
          <w:rFonts w:ascii="Arial" w:eastAsiaTheme="minorHAnsi" w:hAnsi="Arial" w:cs="Arial"/>
          <w:sz w:val="20"/>
          <w:szCs w:val="20"/>
          <w:lang w:eastAsia="en-US"/>
        </w:rPr>
        <w:t>er</w:t>
      </w:r>
      <w:r w:rsidR="00793E08">
        <w:rPr>
          <w:rFonts w:ascii="Arial" w:eastAsiaTheme="minorHAnsi" w:hAnsi="Arial" w:cs="Arial"/>
          <w:sz w:val="20"/>
          <w:szCs w:val="20"/>
          <w:lang w:eastAsia="en-US"/>
        </w:rPr>
        <w:t>: INDEX</w:t>
      </w:r>
    </w:p>
    <w:sectPr w:rsidR="00D14773" w:rsidRPr="00D335FC" w:rsidSect="00E84366">
      <w:headerReference w:type="default" r:id="rId12"/>
      <w:footerReference w:type="default" r:id="rId13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C06A1" w14:textId="77777777" w:rsidR="008F2D2F" w:rsidRDefault="008F2D2F">
      <w:r>
        <w:separator/>
      </w:r>
    </w:p>
  </w:endnote>
  <w:endnote w:type="continuationSeparator" w:id="0">
    <w:p w14:paraId="268ADD83" w14:textId="77777777" w:rsidR="008F2D2F" w:rsidRDefault="008F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1C1A7" w14:textId="4AC0C77A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E7A59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E7A59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00A8F" w14:textId="77777777" w:rsidR="008F2D2F" w:rsidRDefault="008F2D2F">
      <w:r>
        <w:separator/>
      </w:r>
    </w:p>
  </w:footnote>
  <w:footnote w:type="continuationSeparator" w:id="0">
    <w:p w14:paraId="4979343D" w14:textId="77777777" w:rsidR="008F2D2F" w:rsidRDefault="008F2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9DE9" w14:textId="77777777" w:rsidR="00C33B07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ins w:id="1" w:author="Gondek, Rainer" w:date="2021-07-23T10:31:00Z"/>
        <w:lang w:val="en-US"/>
      </w:rPr>
    </w:pPr>
    <w:r w:rsidRPr="003D200C">
      <w:rPr>
        <w:lang w:val="en-US"/>
      </w:rPr>
      <w:tab/>
    </w:r>
    <w:ins w:id="2" w:author="Gondek, Rainer" w:date="2021-07-23T09:53:00Z">
      <w:r w:rsidR="003C4A77">
        <w:rPr>
          <w:lang w:val="en-US"/>
        </w:rPr>
        <w:t xml:space="preserve">                  </w:t>
      </w:r>
    </w:ins>
  </w:p>
  <w:p w14:paraId="6DEA605A" w14:textId="59974538" w:rsidR="00F76584" w:rsidRPr="003D200C" w:rsidRDefault="00C33B07" w:rsidP="00C33B07">
    <w:pPr>
      <w:pStyle w:val="Kopfzeile"/>
      <w:tabs>
        <w:tab w:val="clear" w:pos="9072"/>
        <w:tab w:val="right" w:pos="9360"/>
      </w:tabs>
      <w:ind w:left="2836" w:firstLine="4004"/>
      <w:rPr>
        <w:lang w:val="en-US"/>
      </w:rPr>
    </w:pPr>
    <w:ins w:id="3" w:author="Gondek, Rainer" w:date="2021-07-23T10:31:00Z">
      <w:r>
        <w:rPr>
          <w:lang w:val="en-US"/>
        </w:rPr>
        <w:t xml:space="preserve">  </w:t>
      </w:r>
    </w:ins>
  </w:p>
  <w:p w14:paraId="589D0F68" w14:textId="0B7E85E3" w:rsidR="008C66BE" w:rsidRPr="008178F5" w:rsidRDefault="00C33B07" w:rsidP="00C33B07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  <w:r>
      <w:rPr>
        <w:noProof/>
        <w:lang w:eastAsia="zh-CN"/>
      </w:rPr>
      <w:drawing>
        <wp:inline distT="0" distB="0" distL="0" distR="0" wp14:anchorId="0B6435FB" wp14:editId="1E779CD3">
          <wp:extent cx="904875" cy="200025"/>
          <wp:effectExtent l="0" t="0" r="9525" b="9525"/>
          <wp:docPr id="5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3D443B">
      <w:rPr>
        <w:rFonts w:ascii="Arial" w:hAnsi="Arial" w:cs="Arial"/>
        <w:sz w:val="16"/>
        <w:lang w:val="en-US"/>
      </w:rPr>
      <w:t>ABC</w:t>
    </w:r>
  </w:p>
  <w:p w14:paraId="1C64E88B" w14:textId="77777777"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14:paraId="6639D537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53B58C13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dek, Rainer">
    <w15:presenceInfo w15:providerId="AD" w15:userId="S-1-5-21-2076514654-578648214-632688529-164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2797"/>
    <w:rsid w:val="00023607"/>
    <w:rsid w:val="0002718C"/>
    <w:rsid w:val="000330EB"/>
    <w:rsid w:val="00033FAB"/>
    <w:rsid w:val="00037DD6"/>
    <w:rsid w:val="000417E2"/>
    <w:rsid w:val="00042DA3"/>
    <w:rsid w:val="000444A6"/>
    <w:rsid w:val="00046FB5"/>
    <w:rsid w:val="00052791"/>
    <w:rsid w:val="000572F0"/>
    <w:rsid w:val="0009150E"/>
    <w:rsid w:val="00092A02"/>
    <w:rsid w:val="000A09F9"/>
    <w:rsid w:val="000A0DDD"/>
    <w:rsid w:val="000A3F93"/>
    <w:rsid w:val="000A6B85"/>
    <w:rsid w:val="000A7F31"/>
    <w:rsid w:val="000B0B5B"/>
    <w:rsid w:val="000B4F26"/>
    <w:rsid w:val="000C2336"/>
    <w:rsid w:val="000D0A3A"/>
    <w:rsid w:val="000D22C6"/>
    <w:rsid w:val="000D3A08"/>
    <w:rsid w:val="000D546A"/>
    <w:rsid w:val="000E2495"/>
    <w:rsid w:val="000E7045"/>
    <w:rsid w:val="000E7E0D"/>
    <w:rsid w:val="00107B6B"/>
    <w:rsid w:val="00107F92"/>
    <w:rsid w:val="0011189B"/>
    <w:rsid w:val="00112619"/>
    <w:rsid w:val="00120659"/>
    <w:rsid w:val="00123D45"/>
    <w:rsid w:val="00126149"/>
    <w:rsid w:val="00130697"/>
    <w:rsid w:val="00131AC4"/>
    <w:rsid w:val="0013320E"/>
    <w:rsid w:val="001365DF"/>
    <w:rsid w:val="00143AF0"/>
    <w:rsid w:val="00144799"/>
    <w:rsid w:val="00144D74"/>
    <w:rsid w:val="00146621"/>
    <w:rsid w:val="0015427D"/>
    <w:rsid w:val="0016091D"/>
    <w:rsid w:val="00161A98"/>
    <w:rsid w:val="00181FF2"/>
    <w:rsid w:val="001867F8"/>
    <w:rsid w:val="00186F99"/>
    <w:rsid w:val="00191224"/>
    <w:rsid w:val="001913D5"/>
    <w:rsid w:val="0019247F"/>
    <w:rsid w:val="00192759"/>
    <w:rsid w:val="001960C7"/>
    <w:rsid w:val="001A1972"/>
    <w:rsid w:val="001B1E13"/>
    <w:rsid w:val="001B36CA"/>
    <w:rsid w:val="001B39F6"/>
    <w:rsid w:val="001B7AF4"/>
    <w:rsid w:val="001C247A"/>
    <w:rsid w:val="001E05DD"/>
    <w:rsid w:val="001E1539"/>
    <w:rsid w:val="001F0DC7"/>
    <w:rsid w:val="00201559"/>
    <w:rsid w:val="00206324"/>
    <w:rsid w:val="00207497"/>
    <w:rsid w:val="00207885"/>
    <w:rsid w:val="00211AF2"/>
    <w:rsid w:val="00212595"/>
    <w:rsid w:val="002208C9"/>
    <w:rsid w:val="002213FD"/>
    <w:rsid w:val="00222578"/>
    <w:rsid w:val="00224559"/>
    <w:rsid w:val="00225696"/>
    <w:rsid w:val="00232F8F"/>
    <w:rsid w:val="00235ED6"/>
    <w:rsid w:val="002361B1"/>
    <w:rsid w:val="00244E8E"/>
    <w:rsid w:val="002508F8"/>
    <w:rsid w:val="00250E0A"/>
    <w:rsid w:val="00252394"/>
    <w:rsid w:val="00256000"/>
    <w:rsid w:val="00256E06"/>
    <w:rsid w:val="00261CB4"/>
    <w:rsid w:val="00262014"/>
    <w:rsid w:val="00262D8D"/>
    <w:rsid w:val="0026448E"/>
    <w:rsid w:val="00267FDD"/>
    <w:rsid w:val="0027071B"/>
    <w:rsid w:val="00270ADC"/>
    <w:rsid w:val="00270B93"/>
    <w:rsid w:val="00272BC9"/>
    <w:rsid w:val="00274522"/>
    <w:rsid w:val="00284137"/>
    <w:rsid w:val="00284D73"/>
    <w:rsid w:val="00285D73"/>
    <w:rsid w:val="00294D30"/>
    <w:rsid w:val="002956E0"/>
    <w:rsid w:val="00295D86"/>
    <w:rsid w:val="002A0A1F"/>
    <w:rsid w:val="002C2782"/>
    <w:rsid w:val="002C52CB"/>
    <w:rsid w:val="002D038B"/>
    <w:rsid w:val="002D0FF4"/>
    <w:rsid w:val="002D103F"/>
    <w:rsid w:val="002D2928"/>
    <w:rsid w:val="002D37B1"/>
    <w:rsid w:val="002E4C83"/>
    <w:rsid w:val="002E4CBA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14250"/>
    <w:rsid w:val="003240E3"/>
    <w:rsid w:val="00334401"/>
    <w:rsid w:val="003421B1"/>
    <w:rsid w:val="00350072"/>
    <w:rsid w:val="00353117"/>
    <w:rsid w:val="00360228"/>
    <w:rsid w:val="00360722"/>
    <w:rsid w:val="0036385F"/>
    <w:rsid w:val="003666C5"/>
    <w:rsid w:val="0036726E"/>
    <w:rsid w:val="00367F5D"/>
    <w:rsid w:val="0037311D"/>
    <w:rsid w:val="00375C67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1056"/>
    <w:rsid w:val="003A7C1B"/>
    <w:rsid w:val="003B0528"/>
    <w:rsid w:val="003B0F98"/>
    <w:rsid w:val="003B5BA9"/>
    <w:rsid w:val="003C0AF9"/>
    <w:rsid w:val="003C2277"/>
    <w:rsid w:val="003C4A77"/>
    <w:rsid w:val="003C6139"/>
    <w:rsid w:val="003D443B"/>
    <w:rsid w:val="003E4D2B"/>
    <w:rsid w:val="003E5584"/>
    <w:rsid w:val="003F60D2"/>
    <w:rsid w:val="00406AB0"/>
    <w:rsid w:val="0041150F"/>
    <w:rsid w:val="00412420"/>
    <w:rsid w:val="00412A12"/>
    <w:rsid w:val="00414CF2"/>
    <w:rsid w:val="00415A87"/>
    <w:rsid w:val="00415D03"/>
    <w:rsid w:val="004171B8"/>
    <w:rsid w:val="004203A9"/>
    <w:rsid w:val="004204C8"/>
    <w:rsid w:val="00422AE3"/>
    <w:rsid w:val="00424E75"/>
    <w:rsid w:val="00426195"/>
    <w:rsid w:val="00432DD2"/>
    <w:rsid w:val="00433009"/>
    <w:rsid w:val="00435AF4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1152"/>
    <w:rsid w:val="00495221"/>
    <w:rsid w:val="0049679A"/>
    <w:rsid w:val="00496CE2"/>
    <w:rsid w:val="00497A31"/>
    <w:rsid w:val="004A094C"/>
    <w:rsid w:val="004A2FB6"/>
    <w:rsid w:val="004A5465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365C"/>
    <w:rsid w:val="004F6632"/>
    <w:rsid w:val="004F741B"/>
    <w:rsid w:val="00501800"/>
    <w:rsid w:val="005042F8"/>
    <w:rsid w:val="00504380"/>
    <w:rsid w:val="00521067"/>
    <w:rsid w:val="00521CF6"/>
    <w:rsid w:val="0052213B"/>
    <w:rsid w:val="0052567E"/>
    <w:rsid w:val="0053108F"/>
    <w:rsid w:val="005310D0"/>
    <w:rsid w:val="00531771"/>
    <w:rsid w:val="0053423A"/>
    <w:rsid w:val="00534760"/>
    <w:rsid w:val="0054271C"/>
    <w:rsid w:val="00543713"/>
    <w:rsid w:val="00543C7E"/>
    <w:rsid w:val="00544BB2"/>
    <w:rsid w:val="0054729E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95601"/>
    <w:rsid w:val="005A353A"/>
    <w:rsid w:val="005A48B3"/>
    <w:rsid w:val="005A549F"/>
    <w:rsid w:val="005A7DE6"/>
    <w:rsid w:val="005B0DF3"/>
    <w:rsid w:val="005B4FE4"/>
    <w:rsid w:val="005C021E"/>
    <w:rsid w:val="005C6E5A"/>
    <w:rsid w:val="005C721F"/>
    <w:rsid w:val="005D014F"/>
    <w:rsid w:val="005D018C"/>
    <w:rsid w:val="005D0D67"/>
    <w:rsid w:val="005D2B49"/>
    <w:rsid w:val="005D5FB8"/>
    <w:rsid w:val="005E00FA"/>
    <w:rsid w:val="005E29EC"/>
    <w:rsid w:val="005F24FA"/>
    <w:rsid w:val="005F3E24"/>
    <w:rsid w:val="005F3E80"/>
    <w:rsid w:val="005F475F"/>
    <w:rsid w:val="005F55FF"/>
    <w:rsid w:val="005F5611"/>
    <w:rsid w:val="005F7A16"/>
    <w:rsid w:val="006027CB"/>
    <w:rsid w:val="006160DC"/>
    <w:rsid w:val="0061792A"/>
    <w:rsid w:val="0062379F"/>
    <w:rsid w:val="00627581"/>
    <w:rsid w:val="00630673"/>
    <w:rsid w:val="00637120"/>
    <w:rsid w:val="00637C6D"/>
    <w:rsid w:val="00650A0F"/>
    <w:rsid w:val="0065153A"/>
    <w:rsid w:val="00656679"/>
    <w:rsid w:val="006646A6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27C1"/>
    <w:rsid w:val="00695EC9"/>
    <w:rsid w:val="00696CFD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527"/>
    <w:rsid w:val="006F7DCA"/>
    <w:rsid w:val="00704868"/>
    <w:rsid w:val="007048E3"/>
    <w:rsid w:val="00707A7D"/>
    <w:rsid w:val="0071341B"/>
    <w:rsid w:val="00713606"/>
    <w:rsid w:val="00716DEA"/>
    <w:rsid w:val="00717063"/>
    <w:rsid w:val="00717BFA"/>
    <w:rsid w:val="00727A42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67FFE"/>
    <w:rsid w:val="0077349B"/>
    <w:rsid w:val="00775FA5"/>
    <w:rsid w:val="00776180"/>
    <w:rsid w:val="00786B4C"/>
    <w:rsid w:val="00790FA8"/>
    <w:rsid w:val="00793000"/>
    <w:rsid w:val="00793E08"/>
    <w:rsid w:val="007963DE"/>
    <w:rsid w:val="007A3172"/>
    <w:rsid w:val="007A7797"/>
    <w:rsid w:val="007B0855"/>
    <w:rsid w:val="007B1419"/>
    <w:rsid w:val="007B1DCF"/>
    <w:rsid w:val="007B1E16"/>
    <w:rsid w:val="007B5ADA"/>
    <w:rsid w:val="007B5F69"/>
    <w:rsid w:val="007B737D"/>
    <w:rsid w:val="007C0716"/>
    <w:rsid w:val="007D169D"/>
    <w:rsid w:val="007E2C05"/>
    <w:rsid w:val="007E37E5"/>
    <w:rsid w:val="007F052C"/>
    <w:rsid w:val="007F1834"/>
    <w:rsid w:val="00800F22"/>
    <w:rsid w:val="0080270B"/>
    <w:rsid w:val="008036F7"/>
    <w:rsid w:val="008073BE"/>
    <w:rsid w:val="00807CE8"/>
    <w:rsid w:val="00813110"/>
    <w:rsid w:val="008133B0"/>
    <w:rsid w:val="00815941"/>
    <w:rsid w:val="008177F0"/>
    <w:rsid w:val="008178F5"/>
    <w:rsid w:val="008359AC"/>
    <w:rsid w:val="00847216"/>
    <w:rsid w:val="00847D66"/>
    <w:rsid w:val="00851066"/>
    <w:rsid w:val="00853E22"/>
    <w:rsid w:val="008573A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B7"/>
    <w:rsid w:val="008A3663"/>
    <w:rsid w:val="008A3DAF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D7484"/>
    <w:rsid w:val="008E1553"/>
    <w:rsid w:val="008E268C"/>
    <w:rsid w:val="008F1C00"/>
    <w:rsid w:val="008F2D2F"/>
    <w:rsid w:val="00901621"/>
    <w:rsid w:val="00904D06"/>
    <w:rsid w:val="00904F52"/>
    <w:rsid w:val="0091190A"/>
    <w:rsid w:val="00913045"/>
    <w:rsid w:val="00917F2E"/>
    <w:rsid w:val="009218D6"/>
    <w:rsid w:val="00926B09"/>
    <w:rsid w:val="0093136C"/>
    <w:rsid w:val="009313AA"/>
    <w:rsid w:val="0094120E"/>
    <w:rsid w:val="00946D88"/>
    <w:rsid w:val="00952ACE"/>
    <w:rsid w:val="00955761"/>
    <w:rsid w:val="00957C90"/>
    <w:rsid w:val="009661B7"/>
    <w:rsid w:val="00971814"/>
    <w:rsid w:val="00971F9F"/>
    <w:rsid w:val="00975991"/>
    <w:rsid w:val="00976D01"/>
    <w:rsid w:val="00980C02"/>
    <w:rsid w:val="009849AB"/>
    <w:rsid w:val="00985312"/>
    <w:rsid w:val="0098730E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3DAF"/>
    <w:rsid w:val="009F446A"/>
    <w:rsid w:val="009F5052"/>
    <w:rsid w:val="009F790F"/>
    <w:rsid w:val="009F7F05"/>
    <w:rsid w:val="00A20D00"/>
    <w:rsid w:val="00A22CB4"/>
    <w:rsid w:val="00A269CE"/>
    <w:rsid w:val="00A27C03"/>
    <w:rsid w:val="00A32630"/>
    <w:rsid w:val="00A37BBA"/>
    <w:rsid w:val="00A4388C"/>
    <w:rsid w:val="00A43BA8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5BD8"/>
    <w:rsid w:val="00B062A9"/>
    <w:rsid w:val="00B106E6"/>
    <w:rsid w:val="00B143BF"/>
    <w:rsid w:val="00B21C8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2CF4"/>
    <w:rsid w:val="00B96674"/>
    <w:rsid w:val="00BA4288"/>
    <w:rsid w:val="00BA57CA"/>
    <w:rsid w:val="00BA5C61"/>
    <w:rsid w:val="00BB04D9"/>
    <w:rsid w:val="00BB3AEB"/>
    <w:rsid w:val="00BD07C8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103"/>
    <w:rsid w:val="00C154E1"/>
    <w:rsid w:val="00C205C7"/>
    <w:rsid w:val="00C33B07"/>
    <w:rsid w:val="00C35B6D"/>
    <w:rsid w:val="00C42540"/>
    <w:rsid w:val="00C460E5"/>
    <w:rsid w:val="00C52C2E"/>
    <w:rsid w:val="00C5688F"/>
    <w:rsid w:val="00C571F6"/>
    <w:rsid w:val="00C63FCB"/>
    <w:rsid w:val="00C71D48"/>
    <w:rsid w:val="00C76642"/>
    <w:rsid w:val="00C80D8C"/>
    <w:rsid w:val="00C8370B"/>
    <w:rsid w:val="00C91B10"/>
    <w:rsid w:val="00C921AF"/>
    <w:rsid w:val="00C96D56"/>
    <w:rsid w:val="00CA132B"/>
    <w:rsid w:val="00CA1540"/>
    <w:rsid w:val="00CA3275"/>
    <w:rsid w:val="00CB3691"/>
    <w:rsid w:val="00CC0158"/>
    <w:rsid w:val="00CC2163"/>
    <w:rsid w:val="00CC3F7A"/>
    <w:rsid w:val="00CC5E17"/>
    <w:rsid w:val="00CC7AA6"/>
    <w:rsid w:val="00CD0992"/>
    <w:rsid w:val="00CD59EA"/>
    <w:rsid w:val="00CD6D21"/>
    <w:rsid w:val="00CE0DA3"/>
    <w:rsid w:val="00CE3C6A"/>
    <w:rsid w:val="00CE3E09"/>
    <w:rsid w:val="00CE4C4B"/>
    <w:rsid w:val="00CE5DA1"/>
    <w:rsid w:val="00CE6586"/>
    <w:rsid w:val="00CF3E31"/>
    <w:rsid w:val="00CF76E4"/>
    <w:rsid w:val="00D04BF0"/>
    <w:rsid w:val="00D14773"/>
    <w:rsid w:val="00D15798"/>
    <w:rsid w:val="00D16F4D"/>
    <w:rsid w:val="00D222A0"/>
    <w:rsid w:val="00D23ACD"/>
    <w:rsid w:val="00D25284"/>
    <w:rsid w:val="00D254DB"/>
    <w:rsid w:val="00D26A4B"/>
    <w:rsid w:val="00D2753C"/>
    <w:rsid w:val="00D335FC"/>
    <w:rsid w:val="00D407E1"/>
    <w:rsid w:val="00D43FB0"/>
    <w:rsid w:val="00D512FA"/>
    <w:rsid w:val="00D56971"/>
    <w:rsid w:val="00D5710F"/>
    <w:rsid w:val="00D7009F"/>
    <w:rsid w:val="00D70682"/>
    <w:rsid w:val="00D80C3D"/>
    <w:rsid w:val="00D82EFA"/>
    <w:rsid w:val="00D87C12"/>
    <w:rsid w:val="00D96A3F"/>
    <w:rsid w:val="00D96EF7"/>
    <w:rsid w:val="00DA105D"/>
    <w:rsid w:val="00DA2163"/>
    <w:rsid w:val="00DA3ABF"/>
    <w:rsid w:val="00DA4919"/>
    <w:rsid w:val="00DA5B3E"/>
    <w:rsid w:val="00DB20D7"/>
    <w:rsid w:val="00DB3BB2"/>
    <w:rsid w:val="00DB6DA3"/>
    <w:rsid w:val="00DC6E3B"/>
    <w:rsid w:val="00DC725E"/>
    <w:rsid w:val="00DD273B"/>
    <w:rsid w:val="00DE2001"/>
    <w:rsid w:val="00DE3C34"/>
    <w:rsid w:val="00DE40C9"/>
    <w:rsid w:val="00DE7A59"/>
    <w:rsid w:val="00DF72D5"/>
    <w:rsid w:val="00E00819"/>
    <w:rsid w:val="00E012F8"/>
    <w:rsid w:val="00E07D31"/>
    <w:rsid w:val="00E07DAF"/>
    <w:rsid w:val="00E115FC"/>
    <w:rsid w:val="00E1488A"/>
    <w:rsid w:val="00E148DF"/>
    <w:rsid w:val="00E17752"/>
    <w:rsid w:val="00E217FF"/>
    <w:rsid w:val="00E24288"/>
    <w:rsid w:val="00E24CCC"/>
    <w:rsid w:val="00E303AC"/>
    <w:rsid w:val="00E32E8F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85292"/>
    <w:rsid w:val="00E905AC"/>
    <w:rsid w:val="00E93E16"/>
    <w:rsid w:val="00E94870"/>
    <w:rsid w:val="00EA402B"/>
    <w:rsid w:val="00EA613C"/>
    <w:rsid w:val="00EA7060"/>
    <w:rsid w:val="00EA7A1A"/>
    <w:rsid w:val="00EB31E0"/>
    <w:rsid w:val="00EB7121"/>
    <w:rsid w:val="00EC0EE6"/>
    <w:rsid w:val="00EC3D9F"/>
    <w:rsid w:val="00EC4279"/>
    <w:rsid w:val="00EC58B3"/>
    <w:rsid w:val="00EC72BC"/>
    <w:rsid w:val="00EE1D25"/>
    <w:rsid w:val="00EE5A18"/>
    <w:rsid w:val="00EF1934"/>
    <w:rsid w:val="00EF7037"/>
    <w:rsid w:val="00F01B90"/>
    <w:rsid w:val="00F01E4A"/>
    <w:rsid w:val="00F0517F"/>
    <w:rsid w:val="00F10062"/>
    <w:rsid w:val="00F10547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6323D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62A0"/>
    <w:rsid w:val="00FB740A"/>
    <w:rsid w:val="00FC429B"/>
    <w:rsid w:val="00FC78CF"/>
    <w:rsid w:val="00FD0C87"/>
    <w:rsid w:val="00FD6BE2"/>
    <w:rsid w:val="00FE24D6"/>
    <w:rsid w:val="00FE2B5E"/>
    <w:rsid w:val="00FE395A"/>
    <w:rsid w:val="00FF161B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01B4FFF"/>
  <w15:docId w15:val="{CBF198F9-3539-4A4F-9D44-71E625EC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C3D5-F16B-4621-A534-4F7A7205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ABC</vt:lpstr>
    </vt:vector>
  </TitlesOfParts>
  <Company>INDEX-Werke GmbH &amp; Co. KG</Company>
  <LinksUpToDate>false</LinksUpToDate>
  <CharactersWithSpaces>5767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ABC</dc:title>
  <dc:creator>INDEX-Werke GmbH &amp; Co. KG</dc:creator>
  <cp:lastModifiedBy>Janke, Nicole</cp:lastModifiedBy>
  <cp:revision>6</cp:revision>
  <cp:lastPrinted>2021-05-26T07:28:00Z</cp:lastPrinted>
  <dcterms:created xsi:type="dcterms:W3CDTF">2021-07-23T08:31:00Z</dcterms:created>
  <dcterms:modified xsi:type="dcterms:W3CDTF">2021-09-15T12:24:00Z</dcterms:modified>
</cp:coreProperties>
</file>