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A67FA" w14:textId="4FDEEC12" w:rsidR="006E6820" w:rsidRDefault="00BE5458" w:rsidP="00DD2AB6">
      <w:pPr>
        <w:pStyle w:val="berschrift32"/>
        <w:suppressLineNumbers/>
        <w:shd w:val="clear" w:color="auto" w:fill="FFFFFF"/>
        <w:tabs>
          <w:tab w:val="left" w:pos="7740"/>
        </w:tabs>
        <w:spacing w:line="360" w:lineRule="auto"/>
        <w:ind w:right="1692"/>
        <w:jc w:val="both"/>
        <w:rPr>
          <w:rFonts w:ascii="Arial" w:hAnsi="Arial" w:cs="Arial"/>
          <w:sz w:val="20"/>
          <w:szCs w:val="20"/>
        </w:rPr>
      </w:pPr>
      <w:r>
        <w:rPr>
          <w:rFonts w:ascii="Arial" w:hAnsi="Arial"/>
          <w:sz w:val="20"/>
        </w:rPr>
        <w:t>Press release dated 04/10/</w:t>
      </w:r>
      <w:r w:rsidR="006E6820">
        <w:rPr>
          <w:rFonts w:ascii="Arial" w:hAnsi="Arial"/>
          <w:sz w:val="20"/>
        </w:rPr>
        <w:t>2021</w:t>
      </w:r>
    </w:p>
    <w:p w14:paraId="40F3A495"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DFDBBE6" w14:textId="77777777" w:rsidR="006E6820" w:rsidRPr="00D335FC" w:rsidRDefault="006E6820" w:rsidP="00E6620E">
      <w:pPr>
        <w:suppressLineNumbers/>
        <w:ind w:left="142"/>
        <w:outlineLvl w:val="0"/>
        <w:rPr>
          <w:rFonts w:ascii="Arial" w:hAnsi="Arial" w:cs="Arial"/>
          <w:sz w:val="20"/>
          <w:szCs w:val="20"/>
        </w:rPr>
      </w:pPr>
    </w:p>
    <w:p w14:paraId="6A1E433D" w14:textId="77777777" w:rsidR="000A3F93" w:rsidRPr="00F01B90" w:rsidRDefault="00637C6D" w:rsidP="000A3F93">
      <w:pPr>
        <w:pStyle w:val="berschrift32"/>
        <w:suppressLineNumbers/>
        <w:shd w:val="clear" w:color="auto" w:fill="FFFFFF"/>
        <w:tabs>
          <w:tab w:val="left" w:pos="7740"/>
        </w:tabs>
        <w:spacing w:after="240" w:line="360" w:lineRule="auto"/>
        <w:ind w:left="142" w:right="1690"/>
        <w:jc w:val="both"/>
        <w:rPr>
          <w:rFonts w:ascii="Arial" w:hAnsi="Arial" w:cs="Arial"/>
          <w:color w:val="auto"/>
          <w:sz w:val="36"/>
          <w:szCs w:val="36"/>
        </w:rPr>
      </w:pPr>
      <w:r>
        <w:rPr>
          <w:rFonts w:ascii="Arial" w:hAnsi="Arial"/>
          <w:color w:val="auto"/>
          <w:sz w:val="36"/>
        </w:rPr>
        <w:t>Continuity and fresh prospects</w:t>
      </w:r>
    </w:p>
    <w:p w14:paraId="26066F73" w14:textId="77777777" w:rsidR="00D335FC" w:rsidRPr="00F01B90" w:rsidRDefault="00F01B90" w:rsidP="00022797">
      <w:pPr>
        <w:suppressLineNumbers/>
        <w:spacing w:after="240" w:line="264" w:lineRule="auto"/>
        <w:ind w:left="142" w:right="-284"/>
        <w:rPr>
          <w:rFonts w:ascii="Arial" w:hAnsi="Arial" w:cs="Arial"/>
          <w:spacing w:val="-2"/>
          <w:sz w:val="28"/>
          <w:szCs w:val="28"/>
        </w:rPr>
      </w:pPr>
      <w:r>
        <w:rPr>
          <w:rFonts w:ascii="Arial" w:hAnsi="Arial"/>
          <w:sz w:val="28"/>
        </w:rPr>
        <w:t>INDEX presents a new version of the successful ABC CNC automatic lathe</w:t>
      </w:r>
    </w:p>
    <w:p w14:paraId="5FEE6505" w14:textId="77777777" w:rsidR="00C91B10" w:rsidRPr="00D335FC" w:rsidRDefault="003C4A77" w:rsidP="00422AE3">
      <w:pPr>
        <w:spacing w:after="200" w:line="360" w:lineRule="auto"/>
        <w:ind w:left="142"/>
        <w:jc w:val="both"/>
        <w:rPr>
          <w:rFonts w:ascii="Arial" w:eastAsiaTheme="minorHAnsi" w:hAnsi="Arial" w:cs="Arial"/>
          <w:b/>
          <w:sz w:val="20"/>
          <w:szCs w:val="20"/>
        </w:rPr>
      </w:pPr>
      <w:r>
        <w:rPr>
          <w:rFonts w:ascii="Arial" w:hAnsi="Arial"/>
          <w:b/>
          <w:sz w:val="20"/>
        </w:rPr>
        <w:t xml:space="preserve">There’s a new INDEX ABC CNC automatic lathe? Yes – but don’t worry, dear ABC fans; despite major improvements in the upper turret such as an electronic indexing axis, Y functionality, height adjustment, and double tool holders, INDEX has of course retained the valued features of the current model: the machine design, the working area, and the footprint are all still exactly the same. All existing part programs run as before, guaranteed without any loss in cycle times and machining quality. </w:t>
      </w:r>
    </w:p>
    <w:p w14:paraId="57A64D47" w14:textId="77777777" w:rsidR="00023607" w:rsidRDefault="00023607" w:rsidP="00E32E8F">
      <w:pPr>
        <w:spacing w:after="200" w:line="360" w:lineRule="auto"/>
        <w:ind w:left="142"/>
        <w:jc w:val="both"/>
        <w:rPr>
          <w:rFonts w:ascii="Arial" w:eastAsiaTheme="minorHAnsi" w:hAnsi="Arial" w:cs="Arial"/>
          <w:sz w:val="20"/>
          <w:szCs w:val="20"/>
          <w:lang w:eastAsia="en-US"/>
        </w:rPr>
      </w:pPr>
    </w:p>
    <w:p w14:paraId="21EF7C2E" w14:textId="3AD63577" w:rsidR="007E2C05" w:rsidRDefault="00023607" w:rsidP="00B21C8F">
      <w:pPr>
        <w:spacing w:after="200" w:line="360" w:lineRule="auto"/>
        <w:ind w:left="142"/>
        <w:jc w:val="both"/>
        <w:rPr>
          <w:rFonts w:ascii="Arial" w:eastAsiaTheme="minorHAnsi" w:hAnsi="Arial" w:cs="Arial"/>
          <w:sz w:val="20"/>
          <w:szCs w:val="20"/>
        </w:rPr>
      </w:pPr>
      <w:r>
        <w:rPr>
          <w:rFonts w:ascii="Arial" w:hAnsi="Arial"/>
          <w:sz w:val="20"/>
        </w:rPr>
        <w:t>The INDEX ABC CNC automatic lathe is a successful model that shows impressive continuity: Over a good 25 years, we have sold over 3,000 of the machines. Evolving them into the new INDEX ABC version was therefore a task carried out with great care. “The INDEX ABC has greatly matured over the years,” says Ulrich Baumann, head of development for singe-spindle automatic lathes at INDEX. “Again and again, we have increased its efficiency through improvements in the control and drive technology, as well as in the mechanical components. It was a major challenge, then, to maintain the enormously high level of the predecessor model and, on this basis, provide extended functions for even more efficient, versatile machining.”</w:t>
      </w:r>
    </w:p>
    <w:p w14:paraId="7B7BACF3" w14:textId="4EAA73D7" w:rsidR="00412420" w:rsidRDefault="007E2C05" w:rsidP="003A1056">
      <w:pPr>
        <w:spacing w:after="200" w:line="360" w:lineRule="auto"/>
        <w:ind w:left="142"/>
        <w:jc w:val="both"/>
        <w:rPr>
          <w:rFonts w:ascii="Arial" w:eastAsiaTheme="minorHAnsi" w:hAnsi="Arial" w:cs="Arial"/>
          <w:sz w:val="20"/>
          <w:szCs w:val="20"/>
        </w:rPr>
      </w:pPr>
      <w:r>
        <w:rPr>
          <w:rFonts w:ascii="Arial" w:hAnsi="Arial"/>
          <w:sz w:val="20"/>
        </w:rPr>
        <w:t xml:space="preserve">But the result is a resounding success: Beneath the updated, attractive INDEX design, users will find a machine that has remained unchanged in terms of size and working space. This was an important part of the new development work, which needed to take account of the numerous programs and workpiece-specific devices that are still running on machines out in the field today. </w:t>
      </w:r>
    </w:p>
    <w:p w14:paraId="52A6E7FA" w14:textId="77777777" w:rsidR="00B21C8F" w:rsidRDefault="007E2C05" w:rsidP="00B21C8F">
      <w:pPr>
        <w:spacing w:after="200" w:line="360" w:lineRule="auto"/>
        <w:ind w:left="142"/>
        <w:jc w:val="both"/>
        <w:rPr>
          <w:rFonts w:ascii="Arial" w:eastAsiaTheme="minorHAnsi" w:hAnsi="Arial" w:cs="Arial"/>
          <w:sz w:val="20"/>
          <w:szCs w:val="20"/>
        </w:rPr>
      </w:pPr>
      <w:r>
        <w:rPr>
          <w:rFonts w:ascii="Arial" w:hAnsi="Arial"/>
          <w:sz w:val="20"/>
        </w:rPr>
        <w:t xml:space="preserve">There was a second requirement: In terms of machining capabilities, cycle times, and dimensional accuracy, the new version must under no circumstances lag behind the previous ones – not even if it features other, new functionalities. The developers provided proof of this by comparing a current-generation ABC and the modified machine, both of which were set up identically. The result: The new version performs slightly better in the comparison of cycle times and in dimensional accuracy over the </w:t>
      </w:r>
      <w:r>
        <w:rPr>
          <w:rFonts w:ascii="Arial" w:hAnsi="Arial"/>
          <w:sz w:val="20"/>
        </w:rPr>
        <w:lastRenderedPageBreak/>
        <w:t>machine duty cycle (thermal cycle). In the area of limit cutting (depth of cut during grooving), it achieved the usual high level.</w:t>
      </w:r>
    </w:p>
    <w:p w14:paraId="681E4BD7" w14:textId="77777777" w:rsidR="009F3DAF" w:rsidRDefault="00C8370B" w:rsidP="00B21C8F">
      <w:pPr>
        <w:spacing w:after="200" w:line="360" w:lineRule="auto"/>
        <w:ind w:left="142"/>
        <w:jc w:val="both"/>
        <w:rPr>
          <w:rFonts w:ascii="Arial" w:eastAsiaTheme="minorHAnsi" w:hAnsi="Arial" w:cs="Arial"/>
          <w:sz w:val="20"/>
          <w:szCs w:val="20"/>
        </w:rPr>
      </w:pPr>
      <w:r>
        <w:rPr>
          <w:rFonts w:ascii="Arial" w:hAnsi="Arial"/>
          <w:sz w:val="20"/>
        </w:rPr>
        <w:t>“This means that existing ABC users can perform any machining operation that has been extensively optimized in terms of tool and program technology at least as well on a newly acquired INDEX ABC – and will also see other gains elsewhere: For new machining tasks, extended functions are available that promise even greater efficiency and a wider range of components.</w:t>
      </w:r>
    </w:p>
    <w:p w14:paraId="6D507821" w14:textId="77777777" w:rsidR="008359AC" w:rsidRPr="00022797" w:rsidRDefault="007C0716" w:rsidP="008359AC">
      <w:pPr>
        <w:spacing w:after="200" w:line="360" w:lineRule="auto"/>
        <w:ind w:left="142"/>
        <w:jc w:val="both"/>
        <w:rPr>
          <w:rFonts w:ascii="Arial" w:eastAsiaTheme="minorHAnsi" w:hAnsi="Arial" w:cs="Arial"/>
          <w:b/>
          <w:bCs/>
          <w:sz w:val="20"/>
          <w:szCs w:val="20"/>
        </w:rPr>
      </w:pPr>
      <w:r>
        <w:rPr>
          <w:rFonts w:ascii="Arial" w:hAnsi="Arial"/>
          <w:b/>
          <w:sz w:val="20"/>
        </w:rPr>
        <w:t>Upper turret with Y axis and height adjustment</w:t>
      </w:r>
    </w:p>
    <w:p w14:paraId="431D81F3" w14:textId="77777777" w:rsidR="000572F0" w:rsidRDefault="00C8370B" w:rsidP="00B05BD8">
      <w:pPr>
        <w:spacing w:after="200" w:line="360" w:lineRule="auto"/>
        <w:ind w:left="142"/>
        <w:jc w:val="both"/>
        <w:rPr>
          <w:rFonts w:ascii="Arial" w:eastAsiaTheme="minorHAnsi" w:hAnsi="Arial" w:cs="Arial"/>
          <w:sz w:val="20"/>
          <w:szCs w:val="20"/>
        </w:rPr>
      </w:pPr>
      <w:r>
        <w:rPr>
          <w:rFonts w:ascii="Arial" w:hAnsi="Arial"/>
          <w:sz w:val="20"/>
        </w:rPr>
        <w:t>The improvements are mainly concentrated on the upper turret, where a high-ratio, stepless gearbox replaces the stepped positioning previously realized via a Hirth serration. This allows the turret to assume any position, and opens up a wide range of possibilities. As an example, the INDEX developers realized an interpolated Y axis that enables the upper ABC turret to perform off-center drilling and surface milling.</w:t>
      </w:r>
    </w:p>
    <w:p w14:paraId="5E0F19C6" w14:textId="77777777" w:rsidR="00B05BD8" w:rsidRDefault="00B05BD8" w:rsidP="00B05BD8">
      <w:pPr>
        <w:spacing w:after="200" w:line="360" w:lineRule="auto"/>
        <w:ind w:left="142"/>
        <w:jc w:val="both"/>
        <w:rPr>
          <w:rFonts w:ascii="Arial" w:eastAsiaTheme="minorHAnsi" w:hAnsi="Arial" w:cs="Arial"/>
          <w:sz w:val="20"/>
          <w:szCs w:val="20"/>
        </w:rPr>
      </w:pPr>
      <w:r>
        <w:rPr>
          <w:rFonts w:ascii="Arial" w:hAnsi="Arial"/>
          <w:sz w:val="20"/>
        </w:rPr>
        <w:t>It is now also easy to adjust the center height of the cutting edges, which both enables even greater precision during internal machining of small bores and improves the surface or chip pattern.</w:t>
      </w:r>
    </w:p>
    <w:p w14:paraId="045C9A40" w14:textId="77777777" w:rsidR="00650A0F" w:rsidRDefault="00B05BD8" w:rsidP="00B21C8F">
      <w:pPr>
        <w:spacing w:after="200" w:line="360" w:lineRule="auto"/>
        <w:ind w:left="142"/>
        <w:jc w:val="both"/>
        <w:rPr>
          <w:rFonts w:ascii="Arial" w:eastAsiaTheme="minorHAnsi" w:hAnsi="Arial" w:cs="Arial"/>
          <w:sz w:val="20"/>
          <w:szCs w:val="20"/>
        </w:rPr>
      </w:pPr>
      <w:r>
        <w:rPr>
          <w:rFonts w:ascii="Arial" w:hAnsi="Arial"/>
          <w:sz w:val="20"/>
        </w:rPr>
        <w:t>The potential to use double tool holders offers a further benefit: With the same turret size and number of slots, it increases the number of tools from the previous seven to up to 14 fixed or live tools. This advantage can be used for sister tools or a larger machining spectrum. Another station is permanently assigned by the synchronous spindle for rear-end machining.</w:t>
      </w:r>
    </w:p>
    <w:p w14:paraId="6F962A24" w14:textId="77777777" w:rsidR="008359AC" w:rsidRPr="00022797" w:rsidRDefault="00FD0C87" w:rsidP="008359AC">
      <w:pPr>
        <w:spacing w:after="200" w:line="360" w:lineRule="auto"/>
        <w:ind w:left="142"/>
        <w:jc w:val="both"/>
        <w:rPr>
          <w:rFonts w:ascii="Arial" w:eastAsiaTheme="minorHAnsi" w:hAnsi="Arial" w:cs="Arial"/>
          <w:b/>
          <w:bCs/>
          <w:sz w:val="20"/>
          <w:szCs w:val="20"/>
        </w:rPr>
      </w:pPr>
      <w:r>
        <w:rPr>
          <w:rFonts w:ascii="Arial" w:hAnsi="Arial"/>
          <w:b/>
          <w:sz w:val="20"/>
        </w:rPr>
        <w:t>Equipped for future tasks</w:t>
      </w:r>
    </w:p>
    <w:p w14:paraId="6EDB9D50" w14:textId="77777777" w:rsidR="009F3DAF" w:rsidRDefault="0054729E" w:rsidP="00B21C8F">
      <w:pPr>
        <w:spacing w:after="200" w:line="360" w:lineRule="auto"/>
        <w:ind w:left="142"/>
        <w:jc w:val="both"/>
        <w:rPr>
          <w:rFonts w:ascii="Arial" w:eastAsiaTheme="minorHAnsi" w:hAnsi="Arial" w:cs="Arial"/>
          <w:sz w:val="20"/>
          <w:szCs w:val="20"/>
        </w:rPr>
      </w:pPr>
      <w:r>
        <w:rPr>
          <w:rFonts w:ascii="Arial" w:hAnsi="Arial"/>
          <w:sz w:val="20"/>
        </w:rPr>
        <w:t xml:space="preserve">With the continuously indexable turret, its Y functionality, height adjustment, and multiple holders, the developers and application engineers are convinced that the INDEX ABC will continue its success story. After all, this small, extremely fast CNC production lathe now also accords with the current market trend of smaller batches and more complex geometries. Its excellent value is also set to benefit parts that would previously have required a more expensive machine.  </w:t>
      </w:r>
    </w:p>
    <w:p w14:paraId="7A2EF82D" w14:textId="3160DEE5" w:rsidR="004171B8" w:rsidRDefault="004171B8" w:rsidP="00022797">
      <w:pPr>
        <w:spacing w:after="200" w:line="360" w:lineRule="auto"/>
        <w:ind w:left="142"/>
        <w:jc w:val="both"/>
        <w:rPr>
          <w:rFonts w:ascii="Arial" w:eastAsiaTheme="minorHAnsi" w:hAnsi="Arial" w:cs="Arial"/>
          <w:sz w:val="20"/>
          <w:szCs w:val="20"/>
          <w:lang w:eastAsia="en-US"/>
        </w:rPr>
      </w:pPr>
    </w:p>
    <w:p w14:paraId="6C53D7B2" w14:textId="77777777" w:rsidR="00B70B1B" w:rsidRDefault="00B70B1B" w:rsidP="00022797">
      <w:pPr>
        <w:spacing w:after="200" w:line="360" w:lineRule="auto"/>
        <w:ind w:left="142"/>
        <w:jc w:val="both"/>
        <w:rPr>
          <w:rFonts w:ascii="Arial" w:eastAsiaTheme="minorHAnsi" w:hAnsi="Arial" w:cs="Arial"/>
          <w:sz w:val="20"/>
          <w:szCs w:val="20"/>
          <w:lang w:eastAsia="en-US"/>
        </w:rPr>
      </w:pPr>
    </w:p>
    <w:p w14:paraId="76F3C8C3" w14:textId="77777777" w:rsidR="006A6F2B" w:rsidRPr="00D335FC" w:rsidRDefault="006A6F2B" w:rsidP="00192759">
      <w:pPr>
        <w:spacing w:after="200" w:line="360" w:lineRule="auto"/>
        <w:ind w:left="142"/>
        <w:jc w:val="both"/>
        <w:rPr>
          <w:rFonts w:ascii="Arial" w:eastAsiaTheme="minorHAnsi" w:hAnsi="Arial" w:cs="Arial"/>
          <w:sz w:val="20"/>
          <w:szCs w:val="20"/>
          <w:lang w:eastAsia="en-US"/>
        </w:rPr>
      </w:pPr>
    </w:p>
    <w:p w14:paraId="0169C8C5" w14:textId="77777777" w:rsidR="00F32C8A" w:rsidRPr="00D335FC" w:rsidRDefault="00F32C8A" w:rsidP="00F32C8A">
      <w:pPr>
        <w:suppressLineNumbers/>
        <w:spacing w:line="336" w:lineRule="auto"/>
        <w:ind w:left="142" w:right="1843"/>
        <w:rPr>
          <w:rFonts w:ascii="Arial" w:hAnsi="Arial" w:cs="Arial"/>
          <w:sz w:val="20"/>
          <w:szCs w:val="20"/>
        </w:rPr>
      </w:pPr>
    </w:p>
    <w:p w14:paraId="5247DEA5" w14:textId="77777777" w:rsidR="00F32C8A" w:rsidRPr="009F3DAF" w:rsidRDefault="00F32C8A" w:rsidP="00F32C8A">
      <w:pPr>
        <w:suppressLineNumbers/>
        <w:spacing w:line="336" w:lineRule="auto"/>
        <w:ind w:left="142" w:right="1843"/>
        <w:rPr>
          <w:rFonts w:ascii="Arial" w:hAnsi="Arial" w:cs="Arial"/>
          <w:sz w:val="20"/>
          <w:szCs w:val="20"/>
        </w:rPr>
      </w:pPr>
      <w:r>
        <w:rPr>
          <w:rFonts w:ascii="Arial" w:hAnsi="Arial"/>
          <w:b/>
          <w:sz w:val="20"/>
        </w:rPr>
        <w:lastRenderedPageBreak/>
        <w:t>Contact:</w:t>
      </w:r>
      <w:r>
        <w:rPr>
          <w:rFonts w:ascii="Arial" w:hAnsi="Arial"/>
          <w:sz w:val="20"/>
        </w:rPr>
        <w:tab/>
        <w:t>INDEX-Werke GmbH &amp; Co. KG Hahn &amp; Tessky</w:t>
      </w:r>
    </w:p>
    <w:p w14:paraId="2A3538CF" w14:textId="77777777" w:rsidR="00F32C8A" w:rsidRPr="003C12E4"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14:paraId="56D12C79" w14:textId="77777777" w:rsidR="00F32C8A" w:rsidRPr="003C12E4"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31A3FE8A" w14:textId="77777777" w:rsidR="00F32C8A" w:rsidRPr="003C12E4" w:rsidRDefault="00F32C8A" w:rsidP="00F32C8A">
      <w:pPr>
        <w:suppressLineNumbers/>
        <w:spacing w:line="336" w:lineRule="auto"/>
        <w:ind w:left="709" w:right="1843" w:firstLine="709"/>
        <w:rPr>
          <w:rFonts w:ascii="Arial" w:hAnsi="Arial" w:cs="Arial"/>
          <w:sz w:val="20"/>
          <w:szCs w:val="20"/>
        </w:rPr>
      </w:pPr>
      <w:r>
        <w:rPr>
          <w:rFonts w:ascii="Arial" w:hAnsi="Arial"/>
          <w:sz w:val="20"/>
        </w:rPr>
        <w:t>Phone: +49 (711) 3191-1286</w:t>
      </w:r>
    </w:p>
    <w:p w14:paraId="7B68D323" w14:textId="2B2D0033" w:rsidR="00F32C8A" w:rsidRPr="00DD2AB6" w:rsidRDefault="00BE5458" w:rsidP="00F32C8A">
      <w:pPr>
        <w:suppressLineNumbers/>
        <w:spacing w:line="336" w:lineRule="auto"/>
        <w:ind w:left="709" w:right="1843" w:firstLine="709"/>
        <w:rPr>
          <w:rFonts w:ascii="Arial" w:hAnsi="Arial" w:cs="Arial"/>
          <w:sz w:val="20"/>
          <w:szCs w:val="20"/>
          <w:lang w:val="pt-BR"/>
        </w:rPr>
      </w:pPr>
      <w:hyperlink r:id="rId8" w:history="1">
        <w:r w:rsidR="009D5251" w:rsidRPr="00DD2AB6">
          <w:rPr>
            <w:rStyle w:val="Hyperlink"/>
            <w:rFonts w:ascii="Arial" w:hAnsi="Arial"/>
            <w:sz w:val="20"/>
            <w:lang w:val="pt-BR"/>
          </w:rPr>
          <w:t>rainer.gondek@index-werke.de</w:t>
        </w:r>
      </w:hyperlink>
      <w:r w:rsidR="009D5251" w:rsidRPr="00DD2AB6">
        <w:rPr>
          <w:rFonts w:ascii="Arial" w:hAnsi="Arial"/>
          <w:sz w:val="20"/>
          <w:lang w:val="pt-BR"/>
        </w:rPr>
        <w:t xml:space="preserve"> </w:t>
      </w:r>
    </w:p>
    <w:p w14:paraId="7F78F234" w14:textId="77777777" w:rsidR="005F3E24" w:rsidRPr="00DD2AB6" w:rsidRDefault="005F3E24" w:rsidP="003C2277">
      <w:pPr>
        <w:spacing w:after="200" w:line="360" w:lineRule="auto"/>
        <w:ind w:left="142"/>
        <w:jc w:val="both"/>
        <w:rPr>
          <w:rFonts w:ascii="Arial" w:eastAsiaTheme="minorHAnsi" w:hAnsi="Arial" w:cs="Arial"/>
          <w:sz w:val="20"/>
          <w:szCs w:val="20"/>
          <w:lang w:val="pt-BR" w:eastAsia="en-US"/>
        </w:rPr>
      </w:pPr>
    </w:p>
    <w:p w14:paraId="5DF0A4E8" w14:textId="77777777" w:rsidR="00F32C8A" w:rsidRPr="00DD2AB6" w:rsidRDefault="00F32C8A" w:rsidP="003C2277">
      <w:pPr>
        <w:spacing w:after="200" w:line="360" w:lineRule="auto"/>
        <w:ind w:left="142"/>
        <w:jc w:val="both"/>
        <w:rPr>
          <w:rFonts w:ascii="Arial" w:eastAsiaTheme="minorHAnsi" w:hAnsi="Arial" w:cs="Arial"/>
          <w:sz w:val="20"/>
          <w:szCs w:val="20"/>
          <w:lang w:val="pt-BR" w:eastAsia="en-US"/>
        </w:rPr>
      </w:pPr>
    </w:p>
    <w:p w14:paraId="73F34766" w14:textId="5AB2FCBB" w:rsidR="005A353A" w:rsidRPr="00DD2AB6" w:rsidRDefault="00F32C8A" w:rsidP="005A353A">
      <w:pPr>
        <w:spacing w:after="200" w:line="360" w:lineRule="auto"/>
        <w:ind w:left="142"/>
        <w:jc w:val="both"/>
        <w:rPr>
          <w:rFonts w:ascii="Arial" w:eastAsiaTheme="minorHAnsi" w:hAnsi="Arial" w:cs="Arial"/>
          <w:b/>
          <w:sz w:val="20"/>
          <w:szCs w:val="20"/>
          <w:lang w:val="pt-BR"/>
        </w:rPr>
      </w:pPr>
      <w:r w:rsidRPr="00DD2AB6">
        <w:rPr>
          <w:rFonts w:ascii="Arial" w:hAnsi="Arial"/>
          <w:b/>
          <w:sz w:val="20"/>
          <w:lang w:val="pt-BR"/>
        </w:rPr>
        <w:t>Photos</w:t>
      </w:r>
      <w:r w:rsidR="00BE5458">
        <w:rPr>
          <w:rFonts w:ascii="Arial" w:hAnsi="Arial"/>
          <w:b/>
          <w:sz w:val="20"/>
          <w:lang w:val="pt-BR"/>
        </w:rPr>
        <w:t>:</w:t>
      </w:r>
      <w:r w:rsidRPr="00DD2AB6">
        <w:rPr>
          <w:rFonts w:ascii="Arial" w:hAnsi="Arial"/>
          <w:b/>
          <w:sz w:val="20"/>
          <w:lang w:val="pt-BR"/>
        </w:rPr>
        <w:t xml:space="preserve"> </w:t>
      </w:r>
    </w:p>
    <w:p w14:paraId="5706FC34" w14:textId="77777777" w:rsidR="00422AE3" w:rsidRDefault="009849AB" w:rsidP="00D14773">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22E2DE4B" wp14:editId="7476B0CB">
            <wp:extent cx="2352675" cy="17044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_Foto_BaumannUlrich01_Retus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4294" cy="1705662"/>
                    </a:xfrm>
                    <a:prstGeom prst="rect">
                      <a:avLst/>
                    </a:prstGeom>
                  </pic:spPr>
                </pic:pic>
              </a:graphicData>
            </a:graphic>
          </wp:inline>
        </w:drawing>
      </w:r>
    </w:p>
    <w:p w14:paraId="42064350" w14:textId="17BB8BC0" w:rsidR="00DC725E" w:rsidRDefault="00BE5458" w:rsidP="00491152">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anchor distT="0" distB="0" distL="114300" distR="114300" simplePos="0" relativeHeight="251658240" behindDoc="1" locked="0" layoutInCell="1" allowOverlap="1" wp14:anchorId="04026273" wp14:editId="0FB68F88">
            <wp:simplePos x="0" y="0"/>
            <wp:positionH relativeFrom="column">
              <wp:posOffset>-3811</wp:posOffset>
            </wp:positionH>
            <wp:positionV relativeFrom="paragraph">
              <wp:posOffset>680720</wp:posOffset>
            </wp:positionV>
            <wp:extent cx="2984849" cy="2819400"/>
            <wp:effectExtent l="0" t="0" r="635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c_10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87974" cy="2822352"/>
                    </a:xfrm>
                    <a:prstGeom prst="rect">
                      <a:avLst/>
                    </a:prstGeom>
                  </pic:spPr>
                </pic:pic>
              </a:graphicData>
            </a:graphic>
            <wp14:sizeRelH relativeFrom="page">
              <wp14:pctWidth>0</wp14:pctWidth>
            </wp14:sizeRelH>
            <wp14:sizeRelV relativeFrom="page">
              <wp14:pctHeight>0</wp14:pctHeight>
            </wp14:sizeRelV>
          </wp:anchor>
        </w:drawing>
      </w:r>
      <w:r w:rsidR="00052791">
        <w:rPr>
          <w:rFonts w:ascii="Arial" w:hAnsi="Arial"/>
          <w:sz w:val="20"/>
        </w:rPr>
        <w:t xml:space="preserve">Head of Development </w:t>
      </w:r>
      <w:r w:rsidR="00052791">
        <w:rPr>
          <w:rFonts w:ascii="Arial" w:hAnsi="Arial"/>
          <w:b/>
          <w:sz w:val="20"/>
        </w:rPr>
        <w:t>Ulrich Baumann</w:t>
      </w:r>
      <w:r w:rsidR="00052791">
        <w:rPr>
          <w:rFonts w:ascii="Arial" w:hAnsi="Arial"/>
          <w:sz w:val="20"/>
        </w:rPr>
        <w:t>: A major challenge in the development of the new INDEX ABC was to maintain the enormously high level of the predecessor model and, on this basis, provide extended functions for even more efficient and versatile machining.</w:t>
      </w:r>
    </w:p>
    <w:p w14:paraId="5407DCED" w14:textId="266D2F8E" w:rsidR="00BE5458" w:rsidRDefault="00BE5458" w:rsidP="00BE5458">
      <w:pPr>
        <w:spacing w:after="200" w:line="360" w:lineRule="auto"/>
        <w:ind w:left="142"/>
        <w:jc w:val="both"/>
        <w:rPr>
          <w:rFonts w:ascii="Arial" w:hAnsi="Arial"/>
          <w:b/>
          <w:sz w:val="20"/>
        </w:rPr>
      </w:pPr>
    </w:p>
    <w:p w14:paraId="04E5F0B8" w14:textId="06A46BD4" w:rsidR="00BE5458" w:rsidRDefault="00BE5458" w:rsidP="00BE5458">
      <w:pPr>
        <w:spacing w:after="200" w:line="360" w:lineRule="auto"/>
        <w:ind w:left="142"/>
        <w:jc w:val="both"/>
        <w:rPr>
          <w:rFonts w:ascii="Arial" w:hAnsi="Arial"/>
          <w:b/>
          <w:sz w:val="20"/>
        </w:rPr>
      </w:pPr>
    </w:p>
    <w:p w14:paraId="4DE531FB" w14:textId="77777777" w:rsidR="00BE5458" w:rsidRDefault="00BE5458" w:rsidP="00BE5458">
      <w:pPr>
        <w:spacing w:after="200" w:line="360" w:lineRule="auto"/>
        <w:ind w:left="142"/>
        <w:jc w:val="both"/>
        <w:rPr>
          <w:rFonts w:ascii="Arial" w:hAnsi="Arial"/>
          <w:b/>
          <w:sz w:val="20"/>
        </w:rPr>
      </w:pPr>
    </w:p>
    <w:p w14:paraId="48C3261C" w14:textId="77777777" w:rsidR="00BE5458" w:rsidRDefault="00BE5458" w:rsidP="00BE5458">
      <w:pPr>
        <w:spacing w:after="200" w:line="360" w:lineRule="auto"/>
        <w:ind w:left="142"/>
        <w:jc w:val="both"/>
        <w:rPr>
          <w:rFonts w:ascii="Arial" w:hAnsi="Arial"/>
          <w:b/>
          <w:sz w:val="20"/>
        </w:rPr>
      </w:pPr>
    </w:p>
    <w:p w14:paraId="45225565" w14:textId="68AAC122" w:rsidR="00BE5458" w:rsidRDefault="00BE5458" w:rsidP="00BE5458">
      <w:pPr>
        <w:spacing w:after="200" w:line="360" w:lineRule="auto"/>
        <w:ind w:left="142"/>
        <w:jc w:val="both"/>
        <w:rPr>
          <w:rFonts w:ascii="Arial" w:hAnsi="Arial"/>
          <w:b/>
          <w:sz w:val="20"/>
        </w:rPr>
      </w:pPr>
    </w:p>
    <w:p w14:paraId="51020307" w14:textId="77777777" w:rsidR="00BE5458" w:rsidRDefault="00BE5458" w:rsidP="00BE5458">
      <w:pPr>
        <w:spacing w:after="200" w:line="360" w:lineRule="auto"/>
        <w:ind w:left="142"/>
        <w:jc w:val="both"/>
        <w:rPr>
          <w:rFonts w:ascii="Arial" w:hAnsi="Arial"/>
          <w:b/>
          <w:sz w:val="20"/>
        </w:rPr>
      </w:pPr>
    </w:p>
    <w:p w14:paraId="4D6301C1" w14:textId="77777777" w:rsidR="00BE5458" w:rsidRDefault="00BE5458" w:rsidP="00BE5458">
      <w:pPr>
        <w:spacing w:after="200" w:line="360" w:lineRule="auto"/>
        <w:ind w:left="142"/>
        <w:jc w:val="both"/>
        <w:rPr>
          <w:rFonts w:ascii="Arial" w:hAnsi="Arial"/>
          <w:b/>
          <w:sz w:val="20"/>
        </w:rPr>
      </w:pPr>
    </w:p>
    <w:p w14:paraId="5B50DF93" w14:textId="77777777" w:rsidR="00BE5458" w:rsidRDefault="00BE5458" w:rsidP="00BE5458">
      <w:pPr>
        <w:spacing w:after="200" w:line="360" w:lineRule="auto"/>
        <w:ind w:left="142"/>
        <w:jc w:val="both"/>
        <w:rPr>
          <w:rFonts w:ascii="Arial" w:hAnsi="Arial"/>
          <w:b/>
          <w:sz w:val="20"/>
        </w:rPr>
      </w:pPr>
    </w:p>
    <w:p w14:paraId="166CF98B" w14:textId="567F6D61" w:rsidR="007B5ADA" w:rsidRDefault="007B5ADA" w:rsidP="00BE5458">
      <w:pPr>
        <w:spacing w:after="200" w:line="360" w:lineRule="auto"/>
        <w:ind w:left="142"/>
        <w:jc w:val="both"/>
        <w:rPr>
          <w:rFonts w:ascii="Arial" w:eastAsiaTheme="minorHAnsi" w:hAnsi="Arial" w:cs="Arial"/>
          <w:sz w:val="20"/>
          <w:szCs w:val="20"/>
        </w:rPr>
      </w:pPr>
      <w:r>
        <w:rPr>
          <w:rFonts w:ascii="Arial" w:hAnsi="Arial"/>
          <w:b/>
          <w:sz w:val="20"/>
        </w:rPr>
        <w:t>INDEX ABC in a new design</w:t>
      </w:r>
      <w:r>
        <w:rPr>
          <w:rFonts w:ascii="Arial" w:hAnsi="Arial"/>
          <w:sz w:val="20"/>
        </w:rPr>
        <w:t>: Since size and installation space have remained unchanged under the hood, all existing programs can be imported and processed 1:1.</w:t>
      </w:r>
      <w:bookmarkStart w:id="0" w:name="_GoBack"/>
      <w:bookmarkEnd w:id="0"/>
    </w:p>
    <w:p w14:paraId="6DADF7E0" w14:textId="77777777" w:rsidR="008359AC" w:rsidRPr="008359AC" w:rsidRDefault="009849AB" w:rsidP="008359AC">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14:anchorId="247C7B85" wp14:editId="569B62EC">
            <wp:extent cx="2784443" cy="37052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c_102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5058" cy="3706044"/>
                    </a:xfrm>
                    <a:prstGeom prst="rect">
                      <a:avLst/>
                    </a:prstGeom>
                  </pic:spPr>
                </pic:pic>
              </a:graphicData>
            </a:graphic>
          </wp:inline>
        </w:drawing>
      </w:r>
    </w:p>
    <w:p w14:paraId="460B36EC" w14:textId="77777777" w:rsidR="008359AC" w:rsidRPr="008359AC" w:rsidRDefault="007B5ADA" w:rsidP="008359AC">
      <w:pPr>
        <w:spacing w:after="200" w:line="360" w:lineRule="auto"/>
        <w:ind w:left="142"/>
        <w:jc w:val="both"/>
        <w:rPr>
          <w:rFonts w:ascii="Arial" w:eastAsiaTheme="minorHAnsi" w:hAnsi="Arial" w:cs="Arial"/>
          <w:sz w:val="20"/>
          <w:szCs w:val="20"/>
        </w:rPr>
      </w:pPr>
      <w:r>
        <w:rPr>
          <w:rFonts w:ascii="Arial" w:hAnsi="Arial"/>
          <w:sz w:val="20"/>
        </w:rPr>
        <w:t xml:space="preserve">The highlight of the new INDEX ABC CNC automatic production lathes is the </w:t>
      </w:r>
      <w:r>
        <w:rPr>
          <w:rFonts w:ascii="Arial" w:hAnsi="Arial"/>
          <w:b/>
          <w:sz w:val="20"/>
        </w:rPr>
        <w:t>upper turret</w:t>
      </w:r>
      <w:r>
        <w:rPr>
          <w:rFonts w:ascii="Arial" w:hAnsi="Arial"/>
          <w:sz w:val="20"/>
        </w:rPr>
        <w:t xml:space="preserve">. It is now continuous indexable, has Y functionality, height adjustment, and can be equipped with double tool holders. The </w:t>
      </w:r>
      <w:r>
        <w:rPr>
          <w:rFonts w:ascii="Arial" w:hAnsi="Arial"/>
          <w:b/>
          <w:sz w:val="20"/>
        </w:rPr>
        <w:t>synchronous spindle</w:t>
      </w:r>
      <w:r>
        <w:rPr>
          <w:rFonts w:ascii="Arial" w:hAnsi="Arial"/>
          <w:sz w:val="20"/>
        </w:rPr>
        <w:t xml:space="preserve"> in the upper tool carrier allows full rear-end machining of workpieces with up to five available back-boring stations.</w:t>
      </w:r>
    </w:p>
    <w:p w14:paraId="3746E0F7" w14:textId="77777777" w:rsidR="008359AC" w:rsidRPr="008359AC" w:rsidRDefault="008359AC" w:rsidP="008359AC">
      <w:pPr>
        <w:spacing w:after="200" w:line="360" w:lineRule="auto"/>
        <w:ind w:left="142"/>
        <w:jc w:val="both"/>
        <w:rPr>
          <w:rFonts w:ascii="Arial" w:eastAsiaTheme="minorHAnsi" w:hAnsi="Arial" w:cs="Arial"/>
          <w:sz w:val="20"/>
          <w:szCs w:val="20"/>
          <w:lang w:eastAsia="en-US"/>
        </w:rPr>
      </w:pPr>
    </w:p>
    <w:p w14:paraId="3531266B" w14:textId="77777777" w:rsidR="00D254DB" w:rsidRDefault="00D254DB" w:rsidP="00D14773">
      <w:pPr>
        <w:spacing w:after="200" w:line="360" w:lineRule="auto"/>
        <w:ind w:left="142"/>
        <w:jc w:val="both"/>
        <w:rPr>
          <w:rFonts w:ascii="Arial" w:eastAsiaTheme="minorHAnsi" w:hAnsi="Arial" w:cs="Arial"/>
          <w:sz w:val="20"/>
          <w:szCs w:val="20"/>
          <w:lang w:eastAsia="en-US"/>
        </w:rPr>
      </w:pPr>
    </w:p>
    <w:p w14:paraId="399BA3AC" w14:textId="77777777" w:rsidR="00D14773" w:rsidRPr="00D335FC" w:rsidRDefault="006927C1" w:rsidP="00D14773">
      <w:pPr>
        <w:spacing w:after="200" w:line="360" w:lineRule="auto"/>
        <w:ind w:left="142"/>
        <w:jc w:val="both"/>
        <w:rPr>
          <w:rFonts w:ascii="Arial" w:eastAsiaTheme="minorHAnsi" w:hAnsi="Arial" w:cs="Arial"/>
          <w:sz w:val="20"/>
          <w:szCs w:val="20"/>
        </w:rPr>
      </w:pPr>
      <w:r>
        <w:rPr>
          <w:rFonts w:ascii="Arial" w:hAnsi="Arial"/>
          <w:sz w:val="20"/>
        </w:rPr>
        <w:t>All images: INDEX</w:t>
      </w:r>
    </w:p>
    <w:sectPr w:rsidR="00D14773" w:rsidRPr="00D335FC" w:rsidSect="00E8436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5D40B" w14:textId="77777777" w:rsidR="00612674" w:rsidRDefault="00612674">
      <w:r>
        <w:separator/>
      </w:r>
    </w:p>
  </w:endnote>
  <w:endnote w:type="continuationSeparator" w:id="0">
    <w:p w14:paraId="46868ADB" w14:textId="77777777" w:rsidR="00612674" w:rsidRDefault="0061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4052A" w14:textId="77777777" w:rsidR="009849AB" w:rsidRDefault="009849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2E978" w14:textId="250AAA5C"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BE5458">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BE5458">
      <w:rPr>
        <w:rStyle w:val="Seitenzahl"/>
        <w:rFonts w:ascii="Arial" w:hAnsi="Arial" w:cs="Arial"/>
        <w:noProof/>
        <w:sz w:val="18"/>
      </w:rPr>
      <w:t>4</w:t>
    </w:r>
    <w:r w:rsidRPr="002A0A1F">
      <w:rPr>
        <w:rStyle w:val="Seitenzahl"/>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B7EA0" w14:textId="77777777" w:rsidR="009849AB" w:rsidRDefault="009849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EEE20" w14:textId="77777777" w:rsidR="00612674" w:rsidRDefault="00612674">
      <w:r>
        <w:separator/>
      </w:r>
    </w:p>
  </w:footnote>
  <w:footnote w:type="continuationSeparator" w:id="0">
    <w:p w14:paraId="17C938A3" w14:textId="77777777" w:rsidR="00612674" w:rsidRDefault="00612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07D3" w14:textId="77777777" w:rsidR="009849AB" w:rsidRDefault="009849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4C152" w14:textId="77777777" w:rsidR="00C33B07" w:rsidRDefault="00F76584" w:rsidP="00AE64C2">
    <w:pPr>
      <w:pStyle w:val="Kopfzeile"/>
      <w:tabs>
        <w:tab w:val="clear" w:pos="9072"/>
        <w:tab w:val="right" w:pos="9360"/>
      </w:tabs>
      <w:ind w:left="2544" w:firstLine="4296"/>
      <w:rPr>
        <w:ins w:id="1" w:author="Gondek, Rainer" w:date="2021-07-23T10:31:00Z"/>
      </w:rPr>
    </w:pPr>
    <w:r>
      <w:tab/>
      <w:t xml:space="preserve">                  </w:t>
    </w:r>
  </w:p>
  <w:p w14:paraId="26094ECB" w14:textId="77777777" w:rsidR="00F76584" w:rsidRPr="003D200C" w:rsidRDefault="00C33B07" w:rsidP="00C33B07">
    <w:pPr>
      <w:pStyle w:val="Kopfzeile"/>
      <w:tabs>
        <w:tab w:val="clear" w:pos="9072"/>
        <w:tab w:val="right" w:pos="9360"/>
      </w:tabs>
      <w:ind w:left="2836" w:firstLine="4004"/>
    </w:pPr>
    <w:r>
      <w:t xml:space="preserve">  </w:t>
    </w:r>
  </w:p>
  <w:p w14:paraId="4E2079B8" w14:textId="77777777" w:rsidR="008C66BE" w:rsidRPr="008178F5" w:rsidRDefault="00C33B07" w:rsidP="00C33B07">
    <w:pPr>
      <w:pStyle w:val="Kopfzeile"/>
      <w:tabs>
        <w:tab w:val="clear" w:pos="4536"/>
        <w:tab w:val="clear" w:pos="9072"/>
      </w:tabs>
      <w:ind w:left="6840"/>
      <w:jc w:val="right"/>
      <w:rPr>
        <w:rFonts w:ascii="Arial" w:hAnsi="Arial" w:cs="Arial"/>
        <w:sz w:val="16"/>
      </w:rPr>
    </w:pPr>
    <w:r>
      <w:rPr>
        <w:noProof/>
        <w:lang w:val="de-DE" w:eastAsia="zh-CN"/>
      </w:rPr>
      <w:drawing>
        <wp:inline distT="0" distB="0" distL="0" distR="0" wp14:anchorId="58B219EE" wp14:editId="4399B71F">
          <wp:extent cx="904875" cy="200025"/>
          <wp:effectExtent l="0" t="0" r="9525" b="9525"/>
          <wp:docPr id="5"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r>
      <w:rPr>
        <w:rFonts w:ascii="Arial" w:hAnsi="Arial"/>
        <w:sz w:val="16"/>
      </w:rPr>
      <w:t>INDEX ABC</w:t>
    </w:r>
  </w:p>
  <w:p w14:paraId="4EEA559E"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EE37D12"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4841D9E1" w14:textId="77777777" w:rsidR="00F76584" w:rsidRPr="00AE64C2" w:rsidRDefault="00F76584" w:rsidP="00AE64C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85609" w14:textId="77777777" w:rsidR="009849AB" w:rsidRDefault="009849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dek, Rainer">
    <w15:presenceInfo w15:providerId="AD" w15:userId="S-1-5-21-2076514654-578648214-632688529-164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03F66"/>
    <w:rsid w:val="00013608"/>
    <w:rsid w:val="000145DC"/>
    <w:rsid w:val="000223C7"/>
    <w:rsid w:val="00022797"/>
    <w:rsid w:val="00023607"/>
    <w:rsid w:val="0002718C"/>
    <w:rsid w:val="000330EB"/>
    <w:rsid w:val="00033FAB"/>
    <w:rsid w:val="00037DD6"/>
    <w:rsid w:val="000417E2"/>
    <w:rsid w:val="00042DA3"/>
    <w:rsid w:val="000444A6"/>
    <w:rsid w:val="00046FB5"/>
    <w:rsid w:val="00052791"/>
    <w:rsid w:val="000572F0"/>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7045"/>
    <w:rsid w:val="000E7E0D"/>
    <w:rsid w:val="00107B6B"/>
    <w:rsid w:val="00107F92"/>
    <w:rsid w:val="0011189B"/>
    <w:rsid w:val="00112619"/>
    <w:rsid w:val="00120659"/>
    <w:rsid w:val="00123D45"/>
    <w:rsid w:val="00126149"/>
    <w:rsid w:val="00130697"/>
    <w:rsid w:val="00131AC4"/>
    <w:rsid w:val="0013320E"/>
    <w:rsid w:val="001365DF"/>
    <w:rsid w:val="00143AF0"/>
    <w:rsid w:val="00144799"/>
    <w:rsid w:val="00144D74"/>
    <w:rsid w:val="00146621"/>
    <w:rsid w:val="0015427D"/>
    <w:rsid w:val="0016091D"/>
    <w:rsid w:val="00161A98"/>
    <w:rsid w:val="00181FF2"/>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7FDD"/>
    <w:rsid w:val="0027071B"/>
    <w:rsid w:val="00270ADC"/>
    <w:rsid w:val="00270B93"/>
    <w:rsid w:val="00272BC9"/>
    <w:rsid w:val="00274522"/>
    <w:rsid w:val="00284137"/>
    <w:rsid w:val="00284D73"/>
    <w:rsid w:val="00285D73"/>
    <w:rsid w:val="00294D30"/>
    <w:rsid w:val="002956E0"/>
    <w:rsid w:val="00295D86"/>
    <w:rsid w:val="002A0A1F"/>
    <w:rsid w:val="002C2782"/>
    <w:rsid w:val="002C52CB"/>
    <w:rsid w:val="002D038B"/>
    <w:rsid w:val="002D0FF4"/>
    <w:rsid w:val="002D103F"/>
    <w:rsid w:val="002D2928"/>
    <w:rsid w:val="002D37B1"/>
    <w:rsid w:val="002E4C83"/>
    <w:rsid w:val="002E4CBA"/>
    <w:rsid w:val="002E52C6"/>
    <w:rsid w:val="002E572F"/>
    <w:rsid w:val="002E74F7"/>
    <w:rsid w:val="002F1927"/>
    <w:rsid w:val="002F40C9"/>
    <w:rsid w:val="002F51C3"/>
    <w:rsid w:val="002F7069"/>
    <w:rsid w:val="0030559E"/>
    <w:rsid w:val="0030733E"/>
    <w:rsid w:val="00314250"/>
    <w:rsid w:val="003240E3"/>
    <w:rsid w:val="00334401"/>
    <w:rsid w:val="003421B1"/>
    <w:rsid w:val="00350072"/>
    <w:rsid w:val="00353117"/>
    <w:rsid w:val="00360228"/>
    <w:rsid w:val="00360722"/>
    <w:rsid w:val="0036385F"/>
    <w:rsid w:val="003666C5"/>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1056"/>
    <w:rsid w:val="003A7C1B"/>
    <w:rsid w:val="003B0528"/>
    <w:rsid w:val="003B0F98"/>
    <w:rsid w:val="003B5BA9"/>
    <w:rsid w:val="003C0AF9"/>
    <w:rsid w:val="003C12E4"/>
    <w:rsid w:val="003C2277"/>
    <w:rsid w:val="003C4A77"/>
    <w:rsid w:val="003C6139"/>
    <w:rsid w:val="003D443B"/>
    <w:rsid w:val="003E4D2B"/>
    <w:rsid w:val="003E5584"/>
    <w:rsid w:val="003F60D2"/>
    <w:rsid w:val="00406AB0"/>
    <w:rsid w:val="0041150F"/>
    <w:rsid w:val="00412420"/>
    <w:rsid w:val="00412A12"/>
    <w:rsid w:val="00414CF2"/>
    <w:rsid w:val="00415A87"/>
    <w:rsid w:val="00415D03"/>
    <w:rsid w:val="004171B8"/>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1152"/>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365C"/>
    <w:rsid w:val="004F6632"/>
    <w:rsid w:val="004F741B"/>
    <w:rsid w:val="00501800"/>
    <w:rsid w:val="005042F8"/>
    <w:rsid w:val="00504380"/>
    <w:rsid w:val="00521067"/>
    <w:rsid w:val="00521CF6"/>
    <w:rsid w:val="0052213B"/>
    <w:rsid w:val="0052567E"/>
    <w:rsid w:val="0053108F"/>
    <w:rsid w:val="005310D0"/>
    <w:rsid w:val="00531771"/>
    <w:rsid w:val="0053423A"/>
    <w:rsid w:val="00534760"/>
    <w:rsid w:val="0054271C"/>
    <w:rsid w:val="00543713"/>
    <w:rsid w:val="00543C7E"/>
    <w:rsid w:val="00544BB2"/>
    <w:rsid w:val="0054729E"/>
    <w:rsid w:val="0055166D"/>
    <w:rsid w:val="005609F5"/>
    <w:rsid w:val="00566701"/>
    <w:rsid w:val="00573260"/>
    <w:rsid w:val="00573C44"/>
    <w:rsid w:val="005753FB"/>
    <w:rsid w:val="0057633A"/>
    <w:rsid w:val="00577F45"/>
    <w:rsid w:val="00581ADC"/>
    <w:rsid w:val="00595601"/>
    <w:rsid w:val="005A353A"/>
    <w:rsid w:val="005A48B3"/>
    <w:rsid w:val="005A549F"/>
    <w:rsid w:val="005A7DE6"/>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4975"/>
    <w:rsid w:val="005F55FF"/>
    <w:rsid w:val="005F5611"/>
    <w:rsid w:val="005F7A16"/>
    <w:rsid w:val="006027CB"/>
    <w:rsid w:val="00612674"/>
    <w:rsid w:val="006160DC"/>
    <w:rsid w:val="0061792A"/>
    <w:rsid w:val="0062379F"/>
    <w:rsid w:val="00627581"/>
    <w:rsid w:val="00630673"/>
    <w:rsid w:val="00637120"/>
    <w:rsid w:val="00637C6D"/>
    <w:rsid w:val="00650A0F"/>
    <w:rsid w:val="0065153A"/>
    <w:rsid w:val="00656679"/>
    <w:rsid w:val="006575FA"/>
    <w:rsid w:val="006646A6"/>
    <w:rsid w:val="00672561"/>
    <w:rsid w:val="006727C1"/>
    <w:rsid w:val="00675059"/>
    <w:rsid w:val="00677566"/>
    <w:rsid w:val="006803F7"/>
    <w:rsid w:val="00680B31"/>
    <w:rsid w:val="0068145C"/>
    <w:rsid w:val="00683EF2"/>
    <w:rsid w:val="00684280"/>
    <w:rsid w:val="006927C1"/>
    <w:rsid w:val="00695EC9"/>
    <w:rsid w:val="00696CFD"/>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3172"/>
    <w:rsid w:val="007A7797"/>
    <w:rsid w:val="007B0855"/>
    <w:rsid w:val="007B1419"/>
    <w:rsid w:val="007B1DCF"/>
    <w:rsid w:val="007B1E16"/>
    <w:rsid w:val="007B5ADA"/>
    <w:rsid w:val="007B5F69"/>
    <w:rsid w:val="007B737D"/>
    <w:rsid w:val="007C0716"/>
    <w:rsid w:val="007D169D"/>
    <w:rsid w:val="007E2C05"/>
    <w:rsid w:val="007E37E5"/>
    <w:rsid w:val="007F052C"/>
    <w:rsid w:val="007F1834"/>
    <w:rsid w:val="00800F22"/>
    <w:rsid w:val="0080270B"/>
    <w:rsid w:val="008036F7"/>
    <w:rsid w:val="008073BE"/>
    <w:rsid w:val="00807CE8"/>
    <w:rsid w:val="00813110"/>
    <w:rsid w:val="008133B0"/>
    <w:rsid w:val="00815941"/>
    <w:rsid w:val="008177F0"/>
    <w:rsid w:val="008178F5"/>
    <w:rsid w:val="008359AC"/>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3DAF"/>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313AA"/>
    <w:rsid w:val="0094120E"/>
    <w:rsid w:val="00946D88"/>
    <w:rsid w:val="00952ACE"/>
    <w:rsid w:val="00955761"/>
    <w:rsid w:val="009661B7"/>
    <w:rsid w:val="00971814"/>
    <w:rsid w:val="00971F9F"/>
    <w:rsid w:val="00975991"/>
    <w:rsid w:val="00976D01"/>
    <w:rsid w:val="00980C02"/>
    <w:rsid w:val="009849AB"/>
    <w:rsid w:val="00985312"/>
    <w:rsid w:val="0098730E"/>
    <w:rsid w:val="00993817"/>
    <w:rsid w:val="00994501"/>
    <w:rsid w:val="009951D4"/>
    <w:rsid w:val="009A0DFB"/>
    <w:rsid w:val="009A2376"/>
    <w:rsid w:val="009B59B8"/>
    <w:rsid w:val="009C133D"/>
    <w:rsid w:val="009C1E01"/>
    <w:rsid w:val="009C44F2"/>
    <w:rsid w:val="009D31CF"/>
    <w:rsid w:val="009D5251"/>
    <w:rsid w:val="009E1274"/>
    <w:rsid w:val="009E1C1C"/>
    <w:rsid w:val="009E4663"/>
    <w:rsid w:val="009E6EA1"/>
    <w:rsid w:val="009F163D"/>
    <w:rsid w:val="009F28B1"/>
    <w:rsid w:val="009F3B72"/>
    <w:rsid w:val="009F3DAF"/>
    <w:rsid w:val="009F446A"/>
    <w:rsid w:val="009F5052"/>
    <w:rsid w:val="009F790F"/>
    <w:rsid w:val="009F7F05"/>
    <w:rsid w:val="00A20D00"/>
    <w:rsid w:val="00A22CB4"/>
    <w:rsid w:val="00A269CE"/>
    <w:rsid w:val="00A27C03"/>
    <w:rsid w:val="00A32630"/>
    <w:rsid w:val="00A37BBA"/>
    <w:rsid w:val="00A4388C"/>
    <w:rsid w:val="00A43BA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5BD8"/>
    <w:rsid w:val="00B062A9"/>
    <w:rsid w:val="00B106E6"/>
    <w:rsid w:val="00B143BF"/>
    <w:rsid w:val="00B21C8F"/>
    <w:rsid w:val="00B32197"/>
    <w:rsid w:val="00B33C24"/>
    <w:rsid w:val="00B44177"/>
    <w:rsid w:val="00B44AA4"/>
    <w:rsid w:val="00B50378"/>
    <w:rsid w:val="00B6086D"/>
    <w:rsid w:val="00B60D19"/>
    <w:rsid w:val="00B611AA"/>
    <w:rsid w:val="00B6229B"/>
    <w:rsid w:val="00B70B1B"/>
    <w:rsid w:val="00B71BC4"/>
    <w:rsid w:val="00B724D5"/>
    <w:rsid w:val="00B76920"/>
    <w:rsid w:val="00B87AC5"/>
    <w:rsid w:val="00B9037B"/>
    <w:rsid w:val="00B92CF4"/>
    <w:rsid w:val="00B96674"/>
    <w:rsid w:val="00BA4288"/>
    <w:rsid w:val="00BA57CA"/>
    <w:rsid w:val="00BA5C61"/>
    <w:rsid w:val="00BB04D9"/>
    <w:rsid w:val="00BB3AEB"/>
    <w:rsid w:val="00BD07C8"/>
    <w:rsid w:val="00BD264F"/>
    <w:rsid w:val="00BD512C"/>
    <w:rsid w:val="00BE5458"/>
    <w:rsid w:val="00BE68C8"/>
    <w:rsid w:val="00BE7797"/>
    <w:rsid w:val="00BE79B9"/>
    <w:rsid w:val="00BF127F"/>
    <w:rsid w:val="00BF5362"/>
    <w:rsid w:val="00BF7959"/>
    <w:rsid w:val="00C01F56"/>
    <w:rsid w:val="00C0374E"/>
    <w:rsid w:val="00C06334"/>
    <w:rsid w:val="00C15103"/>
    <w:rsid w:val="00C154E1"/>
    <w:rsid w:val="00C205C7"/>
    <w:rsid w:val="00C33B07"/>
    <w:rsid w:val="00C35B6D"/>
    <w:rsid w:val="00C42540"/>
    <w:rsid w:val="00C460E5"/>
    <w:rsid w:val="00C52C2E"/>
    <w:rsid w:val="00C5688F"/>
    <w:rsid w:val="00C571F6"/>
    <w:rsid w:val="00C63FCB"/>
    <w:rsid w:val="00C71D48"/>
    <w:rsid w:val="00C76642"/>
    <w:rsid w:val="00C80D8C"/>
    <w:rsid w:val="00C8370B"/>
    <w:rsid w:val="00C91B10"/>
    <w:rsid w:val="00C921AF"/>
    <w:rsid w:val="00C96D56"/>
    <w:rsid w:val="00CA132B"/>
    <w:rsid w:val="00CA1540"/>
    <w:rsid w:val="00CA3275"/>
    <w:rsid w:val="00CB3691"/>
    <w:rsid w:val="00CC0158"/>
    <w:rsid w:val="00CC054A"/>
    <w:rsid w:val="00CC2163"/>
    <w:rsid w:val="00CC3F7A"/>
    <w:rsid w:val="00CC5E17"/>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54DB"/>
    <w:rsid w:val="00D26A4B"/>
    <w:rsid w:val="00D2753C"/>
    <w:rsid w:val="00D335FC"/>
    <w:rsid w:val="00D407E1"/>
    <w:rsid w:val="00D43FB0"/>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C6E3B"/>
    <w:rsid w:val="00DC725E"/>
    <w:rsid w:val="00DD273B"/>
    <w:rsid w:val="00DD2AB6"/>
    <w:rsid w:val="00DE2001"/>
    <w:rsid w:val="00DE3C34"/>
    <w:rsid w:val="00DE40C9"/>
    <w:rsid w:val="00DF72D5"/>
    <w:rsid w:val="00E00819"/>
    <w:rsid w:val="00E012F8"/>
    <w:rsid w:val="00E07D31"/>
    <w:rsid w:val="00E07DAF"/>
    <w:rsid w:val="00E115FC"/>
    <w:rsid w:val="00E1488A"/>
    <w:rsid w:val="00E148DF"/>
    <w:rsid w:val="00E17752"/>
    <w:rsid w:val="00E217FF"/>
    <w:rsid w:val="00E24288"/>
    <w:rsid w:val="00E24CCC"/>
    <w:rsid w:val="00E303AC"/>
    <w:rsid w:val="00E32E8F"/>
    <w:rsid w:val="00E35A69"/>
    <w:rsid w:val="00E3784D"/>
    <w:rsid w:val="00E462F7"/>
    <w:rsid w:val="00E571FC"/>
    <w:rsid w:val="00E57B74"/>
    <w:rsid w:val="00E6620E"/>
    <w:rsid w:val="00E74DB2"/>
    <w:rsid w:val="00E82AA1"/>
    <w:rsid w:val="00E84366"/>
    <w:rsid w:val="00E85292"/>
    <w:rsid w:val="00E905AC"/>
    <w:rsid w:val="00E93E16"/>
    <w:rsid w:val="00E94870"/>
    <w:rsid w:val="00EA402B"/>
    <w:rsid w:val="00EA613C"/>
    <w:rsid w:val="00EA7060"/>
    <w:rsid w:val="00EA7A1A"/>
    <w:rsid w:val="00EB31E0"/>
    <w:rsid w:val="00EB7121"/>
    <w:rsid w:val="00EC0EE6"/>
    <w:rsid w:val="00EC3D9F"/>
    <w:rsid w:val="00EC4279"/>
    <w:rsid w:val="00EC58B3"/>
    <w:rsid w:val="00EC72BC"/>
    <w:rsid w:val="00EE1D25"/>
    <w:rsid w:val="00EE5A18"/>
    <w:rsid w:val="00EF1934"/>
    <w:rsid w:val="00EF7037"/>
    <w:rsid w:val="00F01B90"/>
    <w:rsid w:val="00F01E4A"/>
    <w:rsid w:val="00F0517F"/>
    <w:rsid w:val="00F10062"/>
    <w:rsid w:val="00F10547"/>
    <w:rsid w:val="00F26A5A"/>
    <w:rsid w:val="00F2707A"/>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62A0"/>
    <w:rsid w:val="00FB740A"/>
    <w:rsid w:val="00FC429B"/>
    <w:rsid w:val="00FC78CF"/>
    <w:rsid w:val="00FD0C87"/>
    <w:rsid w:val="00FD6BE2"/>
    <w:rsid w:val="00FE24D6"/>
    <w:rsid w:val="00FE2B5E"/>
    <w:rsid w:val="00FE395A"/>
    <w:rsid w:val="00FF161B"/>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8763D1"/>
  <w15:docId w15:val="{4D163E8E-9515-4010-A58E-357FFC9AF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CEB93-F0D7-4B13-8FC4-C5041B055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PI INDEX ABC</vt:lpstr>
    </vt:vector>
  </TitlesOfParts>
  <Company>INDEX-Werke GmbH &amp; Co. KG</Company>
  <LinksUpToDate>false</LinksUpToDate>
  <CharactersWithSpaces>5265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ABC</dc:title>
  <dc:creator>INDEX-Werke GmbH &amp; Co. KG</dc:creator>
  <cp:lastModifiedBy>Janke, Nicole</cp:lastModifiedBy>
  <cp:revision>10</cp:revision>
  <cp:lastPrinted>2021-07-26T07:18:00Z</cp:lastPrinted>
  <dcterms:created xsi:type="dcterms:W3CDTF">2021-07-23T08:31:00Z</dcterms:created>
  <dcterms:modified xsi:type="dcterms:W3CDTF">2021-09-15T12:27:00Z</dcterms:modified>
</cp:coreProperties>
</file>