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A67FA" w14:textId="5E052014" w:rsidR="006E6820" w:rsidRDefault="001516D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Comunicato stampa del 04/10</w:t>
      </w:r>
      <w:r w:rsidR="006E6820">
        <w:rPr>
          <w:rFonts w:ascii="Arial" w:hAnsi="Arial"/>
          <w:sz w:val="20"/>
        </w:rPr>
        <w:t>/2021</w:t>
      </w:r>
    </w:p>
    <w:p w14:paraId="40F3A495" w14:textId="77777777"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5DFDBBE6" w14:textId="77777777" w:rsidR="006E6820" w:rsidRPr="00D335FC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14:paraId="6A1E433D" w14:textId="77777777" w:rsidR="000A3F93" w:rsidRPr="00F01B90" w:rsidRDefault="00637C6D" w:rsidP="000A3F93">
      <w:pPr>
        <w:pStyle w:val="berschrift32"/>
        <w:suppressLineNumbers/>
        <w:shd w:val="clear" w:color="auto" w:fill="FFFFFF"/>
        <w:tabs>
          <w:tab w:val="left" w:pos="7740"/>
        </w:tabs>
        <w:spacing w:after="240" w:line="360" w:lineRule="auto"/>
        <w:ind w:left="142" w:right="1690"/>
        <w:jc w:val="both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/>
          <w:color w:val="auto"/>
          <w:sz w:val="36"/>
        </w:rPr>
        <w:t>Continuità e nuove prospettive</w:t>
      </w:r>
    </w:p>
    <w:p w14:paraId="26066F73" w14:textId="77777777" w:rsidR="00D335FC" w:rsidRPr="00F01B90" w:rsidRDefault="00F01B90" w:rsidP="00022797">
      <w:pPr>
        <w:suppressLineNumbers/>
        <w:spacing w:after="240" w:line="264" w:lineRule="auto"/>
        <w:ind w:left="142" w:right="-284"/>
        <w:rPr>
          <w:rFonts w:ascii="Arial" w:hAnsi="Arial" w:cs="Arial"/>
          <w:spacing w:val="-2"/>
          <w:sz w:val="28"/>
          <w:szCs w:val="28"/>
        </w:rPr>
      </w:pPr>
      <w:r>
        <w:rPr>
          <w:rFonts w:ascii="Arial" w:hAnsi="Arial"/>
          <w:sz w:val="28"/>
        </w:rPr>
        <w:t>INDEX presenta una nuova versione del famoso tornio automatico a CNC ABC</w:t>
      </w:r>
    </w:p>
    <w:p w14:paraId="5FEE6505" w14:textId="77777777" w:rsidR="00C91B10" w:rsidRPr="00D335FC" w:rsidRDefault="003C4A77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C’è un nuovo tornio automatico a CNC ABC di INDEX? Sì, ma non preoccupatevi cari fan dell’ABC, nonostante le considerevoli migliorie alla torretta superiore, come un’asse di attivazione a indicizzazione elettronica, funzionalità Y, regolazione dell’altezza e attrezzaggio con portautensili doppi, INDEX ha mantenuto le apprezzate caratteristiche dell’attuale modello: la concezione della macchina, l’area di lavoro e il footprint sono rimasti esattamente gli stessi. Tutti i programmi dei pezzi funzionano come sempre, senza compromessi per tempi di lavorazione dei pezzi e qualità di truciolatura. </w:t>
      </w:r>
    </w:p>
    <w:p w14:paraId="57A64D47" w14:textId="77777777" w:rsidR="00023607" w:rsidRDefault="00023607" w:rsidP="00E32E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1EF7C2E" w14:textId="75997DC9" w:rsidR="007E2C05" w:rsidRDefault="00023607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Il tornio automatico a CNC ABC di INDEX è un modello di successo con una continuità di tutto rispetto: in 25 anni la macchina è stata consegnata più di 3000 volte. Lo sviluppo del nuovo INDEX ABC è quindi avvenuto con la massima prudenza. “L’INDEX ABC è maturato negli anni”, spiega Ulrich Baumann, responsabile dello sviluppo dei torni automatici monomandrino presso INDEX. “Abbiamo aumentato costantemente l’efficienza migliorando la tecnica di comando e azionamento </w:t>
      </w:r>
      <w:r w:rsidR="00F23A19">
        <w:rPr>
          <w:rFonts w:ascii="Arial" w:hAnsi="Arial"/>
          <w:sz w:val="20"/>
        </w:rPr>
        <w:t xml:space="preserve">nonché i componenti meccanici. </w:t>
      </w:r>
      <w:r>
        <w:rPr>
          <w:rFonts w:ascii="Arial" w:hAnsi="Arial"/>
          <w:sz w:val="20"/>
        </w:rPr>
        <w:t>È stata quindi una sfida estremamente difficile mantenere l’elevatissimo livello del modello precedente e mettere a disposizione funzioni avanzate per una truciolatura ancora più efficiente e versatile.”</w:t>
      </w:r>
    </w:p>
    <w:p w14:paraId="7B7BACF3" w14:textId="6A7BFDBA" w:rsidR="00412420" w:rsidRDefault="007E2C05" w:rsidP="003A105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 ci siamo riusciti magistralmente. Dietro al design rinnovato e accattivante di INDEX l’osservatore trova una macchina che inizialmente appare invariata per dimensioni e area di lavoro. La premessa dello sviluppo è stata infatti di tenere conto degli innumerevoli programmi e regolazioni specifiche dei pezzi che funzionano sulle macchine attualmente in uso. </w:t>
      </w:r>
    </w:p>
    <w:p w14:paraId="52A6E7FA" w14:textId="77777777" w:rsidR="00B21C8F" w:rsidRDefault="007E2C05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Il secondo requisito era il seguente: per quanto riguarda possibilità di truciolatura, tempi di lavorazione dei pezzi e precisione dimensionale, il nuovo modello non doveva assolutamente essere inferiore al suo predecessore anche a scapito di nuove funzionalità. Ciò è stato dimostrato dai progettisti di INDEX grazie a un confronto fra un ABC dell’attuale generazione e la macchina modificata impostata in modo identico. Il </w:t>
      </w:r>
      <w:r>
        <w:rPr>
          <w:rFonts w:ascii="Arial" w:hAnsi="Arial"/>
          <w:sz w:val="20"/>
        </w:rPr>
        <w:lastRenderedPageBreak/>
        <w:t>risultato: la versione più avanzata si è rivelata addirittura leggermente superiore per quanto riguarda il confronto dei tempi di lavorazione dei pezzi e la precisione dimensionale per il tempo di accensione della macchina (ciclo termico). Nell’ambito della truciolatura limite (profondità di truciolatura durante il tuffo) ha raggiunto il consueto livello elevato.</w:t>
      </w:r>
    </w:p>
    <w:p w14:paraId="681E4BD7" w14:textId="77777777" w:rsidR="009F3DAF" w:rsidRDefault="00C8370B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“In questo modo gli utilizzatori della ABC possono eseguire qualsiasi lavorazione ottimizzata per quanto riguarda utensili e programmi altrettanto bene anche su un nuovo INDEX ABC con un vantaggio in più. Per le operazioni di truciolatura sono infatti disponibili funzioni avanzate che promettono una maggiore efficienza e una gamma più ampia di pezzi.</w:t>
      </w:r>
    </w:p>
    <w:p w14:paraId="6D507821" w14:textId="77777777" w:rsidR="008359AC" w:rsidRPr="00022797" w:rsidRDefault="007C0716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Torretta superiore con asse Y e regolazione in altezza</w:t>
      </w:r>
    </w:p>
    <w:p w14:paraId="431D81F3" w14:textId="77777777" w:rsidR="000572F0" w:rsidRDefault="00C8370B" w:rsidP="00B05BD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Le migliorie si concentrano principalmente sulla torretta superiore in cui un ingranaggio continuo ad elevata trasmissione sostituisce il posizionamento a gradini ottenuto finora mediante dentatura Hirth. In questo modo la torretta può assumere qualsiasi posizione. Ciò offre numerose e vantaggiose possibilità. I progettisti di INDEX hanno realizzato ad esempio un asse Y interpolato che consente alla torretta superiore dell’ABC di realizzare fori eccentrici e spianature.</w:t>
      </w:r>
    </w:p>
    <w:p w14:paraId="5E0F19C6" w14:textId="77777777" w:rsidR="00B05BD8" w:rsidRDefault="00B05BD8" w:rsidP="00B05BD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Anche la regolazione dell’altezza delle punte dei taglienti diventa facile e conferisce ancora maggiore precisione alla lavorazione interna di fori di piccole dimensioni. Inoltre questa correzione dell’altezza consente di migliorare la superficie e l’aspetto del truciolo.</w:t>
      </w:r>
    </w:p>
    <w:p w14:paraId="045C9A40" w14:textId="77777777" w:rsidR="00650A0F" w:rsidRDefault="00B05BD8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Un ulteriore vantaggio è costituito dalla possibilità di utilizzare portautensili doppi. Pur mantenendo la stessa dimensione della torretta e lo stesso numero di alloggiamenti è quindi possibile aumentare la disponibilità di utensili dagli attuali sette fino a 14 utensili fissi o motorizzati. Questo vantaggio può essere sfruttato per utensili gemelli o per uno spettro di lavorazione più ampio. Un’ulteriore stazione è occupata permanentemente dal mandrino sincrono per la lavorazione della parte posteriore.</w:t>
      </w:r>
    </w:p>
    <w:p w14:paraId="6F962A24" w14:textId="77777777" w:rsidR="008359AC" w:rsidRPr="00022797" w:rsidRDefault="00FD0C87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Equipaggiato per lavori futuri</w:t>
      </w:r>
    </w:p>
    <w:p w14:paraId="6EDB9D50" w14:textId="21E1AE4D" w:rsidR="009F3DAF" w:rsidRDefault="0054729E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I progettisti e i tecnici applicativi sono convinti che, grazie alla torretta attivabile in continuo, alle sue funzionalità, alla regolazione dell’altezza e ai supporti multipli, l’ABC di INDEX continuerà a scrivere una storia di successo. Infatti questo piccolo tornio automatico a CNC estremamente veloce soddisfa anche le attuali tendenze del mercato verso quantitativi di pezzi ridotti e geometrie complesse. Il conveniente rapporto qualità-</w:t>
      </w:r>
      <w:r>
        <w:rPr>
          <w:rFonts w:ascii="Arial" w:hAnsi="Arial"/>
          <w:sz w:val="20"/>
        </w:rPr>
        <w:lastRenderedPageBreak/>
        <w:t xml:space="preserve">prezzo andrà in futuro anche a vantaggio di pezzi che avrebbero finora richiesto macchine più costose. </w:t>
      </w:r>
    </w:p>
    <w:p w14:paraId="76F3C8C3" w14:textId="522E1209" w:rsidR="006A6F2B" w:rsidRPr="00D335FC" w:rsidRDefault="006A6F2B" w:rsidP="002F43B5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169C8C5" w14:textId="77777777"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5247DEA5" w14:textId="77777777" w:rsidR="00F32C8A" w:rsidRPr="009F3DAF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F23A19">
        <w:rPr>
          <w:rFonts w:ascii="Arial" w:hAnsi="Arial"/>
          <w:b/>
          <w:sz w:val="20"/>
          <w:lang w:val="en-US"/>
        </w:rPr>
        <w:t>Contatti:</w:t>
      </w:r>
      <w:r w:rsidRPr="00F23A19">
        <w:rPr>
          <w:rFonts w:ascii="Arial" w:hAnsi="Arial"/>
          <w:sz w:val="20"/>
          <w:lang w:val="en-US"/>
        </w:rPr>
        <w:tab/>
        <w:t xml:space="preserve">INDEX-Werke GmbH &amp; Co. </w:t>
      </w:r>
      <w:r>
        <w:rPr>
          <w:rFonts w:ascii="Arial" w:hAnsi="Arial"/>
          <w:sz w:val="20"/>
        </w:rPr>
        <w:t>KG Hahn &amp; Tessky</w:t>
      </w:r>
    </w:p>
    <w:p w14:paraId="2A3538CF" w14:textId="0A9E6B23" w:rsidR="00F32C8A" w:rsidRPr="003C12E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Rainer Gondek</w:t>
      </w:r>
    </w:p>
    <w:p w14:paraId="56D12C79" w14:textId="77777777" w:rsidR="00F32C8A" w:rsidRPr="003C12E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Responsabile Global Marketing </w:t>
      </w:r>
    </w:p>
    <w:p w14:paraId="31A3FE8A" w14:textId="77777777" w:rsidR="00F32C8A" w:rsidRPr="003C12E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Tel.: +49 (711) 3191-1286</w:t>
      </w:r>
    </w:p>
    <w:p w14:paraId="7B68D323" w14:textId="77777777" w:rsidR="00F32C8A" w:rsidRPr="00D335FC" w:rsidRDefault="002F43B5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9D5251">
          <w:rPr>
            <w:rStyle w:val="Hyperlink"/>
            <w:rFonts w:ascii="Arial" w:hAnsi="Arial"/>
            <w:sz w:val="20"/>
          </w:rPr>
          <w:t>rainer.gondek@index-werke.de</w:t>
        </w:r>
      </w:hyperlink>
      <w:r w:rsidR="009D5251">
        <w:rPr>
          <w:rFonts w:ascii="Arial" w:hAnsi="Arial"/>
          <w:sz w:val="20"/>
        </w:rPr>
        <w:t xml:space="preserve"> </w:t>
      </w:r>
    </w:p>
    <w:p w14:paraId="7F78F234" w14:textId="77777777"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3F34766" w14:textId="5C0FE0B3" w:rsidR="005A353A" w:rsidRPr="00D335FC" w:rsidRDefault="005A353A" w:rsidP="002F43B5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5706FC34" w14:textId="0E86B872" w:rsidR="00422AE3" w:rsidRDefault="009849A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noProof/>
          <w:sz w:val="20"/>
          <w:lang w:val="de-DE" w:eastAsia="zh-CN"/>
        </w:rPr>
        <w:drawing>
          <wp:inline distT="0" distB="0" distL="0" distR="0" wp14:anchorId="22E2DE4B" wp14:editId="21B81883">
            <wp:extent cx="2352675" cy="170448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_Foto_BaumannUlrich01_Retusch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294" cy="170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79D9F" w14:textId="7785EB90" w:rsidR="001516D0" w:rsidRDefault="00052791" w:rsidP="002F43B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Responsabile dello sviluppo </w:t>
      </w:r>
      <w:r>
        <w:rPr>
          <w:rFonts w:ascii="Arial" w:hAnsi="Arial"/>
          <w:b/>
          <w:sz w:val="20"/>
        </w:rPr>
        <w:t>Ulrich Baumann</w:t>
      </w:r>
      <w:r>
        <w:rPr>
          <w:rFonts w:ascii="Arial" w:hAnsi="Arial"/>
          <w:sz w:val="20"/>
        </w:rPr>
        <w:t>: “Per la progettazione del nuovo ABC di INDEX è stata quindi una sfida difficile mantenere l’elevatissimo livello del modello precedente e mettere a disposizione funzioni avanzate per una truciolatura ancora più efficiente e versatile.”</w:t>
      </w:r>
    </w:p>
    <w:p w14:paraId="626E30D6" w14:textId="541ED00B" w:rsidR="001516D0" w:rsidRDefault="001516D0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</w:p>
    <w:p w14:paraId="3D2029E9" w14:textId="77777777" w:rsidR="001516D0" w:rsidRDefault="001516D0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</w:p>
    <w:p w14:paraId="41D481D7" w14:textId="5AD380CC" w:rsidR="001516D0" w:rsidRDefault="001516D0" w:rsidP="00D14773">
      <w:pPr>
        <w:spacing w:after="200" w:line="360" w:lineRule="auto"/>
        <w:ind w:left="142"/>
        <w:jc w:val="both"/>
        <w:rPr>
          <w:rFonts w:ascii="Arial" w:hAnsi="Arial"/>
          <w:b/>
          <w:sz w:val="20"/>
        </w:rPr>
      </w:pPr>
      <w:r>
        <w:rPr>
          <w:rFonts w:ascii="Arial" w:hAnsi="Arial"/>
          <w:noProof/>
          <w:sz w:val="20"/>
          <w:lang w:val="de-DE" w:eastAsia="zh-CN"/>
        </w:rPr>
        <w:drawing>
          <wp:anchor distT="0" distB="0" distL="114300" distR="114300" simplePos="0" relativeHeight="251658752" behindDoc="1" locked="0" layoutInCell="1" allowOverlap="1" wp14:anchorId="68986C65" wp14:editId="0A55A261">
            <wp:simplePos x="0" y="0"/>
            <wp:positionH relativeFrom="column">
              <wp:posOffset>-3810</wp:posOffset>
            </wp:positionH>
            <wp:positionV relativeFrom="paragraph">
              <wp:posOffset>-862965</wp:posOffset>
            </wp:positionV>
            <wp:extent cx="2686050" cy="2537163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c_10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537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F9602" w14:textId="77777777" w:rsidR="001516D0" w:rsidRDefault="001516D0" w:rsidP="00D14773">
      <w:pPr>
        <w:spacing w:after="200" w:line="360" w:lineRule="auto"/>
        <w:ind w:left="142"/>
        <w:jc w:val="both"/>
        <w:rPr>
          <w:rFonts w:ascii="Arial" w:hAnsi="Arial"/>
          <w:b/>
          <w:sz w:val="20"/>
        </w:rPr>
      </w:pPr>
    </w:p>
    <w:p w14:paraId="7DF5A5FD" w14:textId="77777777" w:rsidR="001516D0" w:rsidRDefault="001516D0" w:rsidP="00D14773">
      <w:pPr>
        <w:spacing w:after="200" w:line="360" w:lineRule="auto"/>
        <w:ind w:left="142"/>
        <w:jc w:val="both"/>
        <w:rPr>
          <w:rFonts w:ascii="Arial" w:hAnsi="Arial"/>
          <w:b/>
          <w:sz w:val="20"/>
        </w:rPr>
      </w:pPr>
    </w:p>
    <w:p w14:paraId="3500944C" w14:textId="77777777" w:rsidR="001516D0" w:rsidRDefault="001516D0" w:rsidP="00D14773">
      <w:pPr>
        <w:spacing w:after="200" w:line="360" w:lineRule="auto"/>
        <w:ind w:left="142"/>
        <w:jc w:val="both"/>
        <w:rPr>
          <w:rFonts w:ascii="Arial" w:hAnsi="Arial"/>
          <w:b/>
          <w:sz w:val="20"/>
        </w:rPr>
      </w:pPr>
    </w:p>
    <w:p w14:paraId="166CF98B" w14:textId="3A584A1C" w:rsidR="007B5ADA" w:rsidRDefault="007B5ADA" w:rsidP="002F43B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ABC di INDEX nel nuovo design</w:t>
      </w:r>
      <w:r>
        <w:rPr>
          <w:rFonts w:ascii="Arial" w:hAnsi="Arial"/>
          <w:sz w:val="20"/>
        </w:rPr>
        <w:t>: Poiché sotto la calotta le dimensioni e lo spazio costruttivi sono rimasti invariati, è possibile caricare e utilizzare tutti i programmi esistenti senza alcuna modifica.</w:t>
      </w:r>
      <w:bookmarkStart w:id="0" w:name="_GoBack"/>
      <w:bookmarkEnd w:id="0"/>
    </w:p>
    <w:p w14:paraId="6DADF7E0" w14:textId="77777777" w:rsidR="008359AC" w:rsidRPr="008359AC" w:rsidRDefault="009849AB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noProof/>
          <w:sz w:val="20"/>
          <w:lang w:val="de-DE" w:eastAsia="zh-CN"/>
        </w:rPr>
        <w:lastRenderedPageBreak/>
        <w:drawing>
          <wp:inline distT="0" distB="0" distL="0" distR="0" wp14:anchorId="247C7B85" wp14:editId="569B62EC">
            <wp:extent cx="2784443" cy="37052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c_10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058" cy="370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B36EC" w14:textId="5FF6B54E" w:rsidR="008359AC" w:rsidRPr="008359AC" w:rsidRDefault="007B5ADA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Il punto focale del nuovo tornio automatico a CNC ABC di INDEX è la</w:t>
      </w:r>
      <w:r w:rsidR="00F76F3C"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>torretta superiore</w:t>
      </w:r>
      <w:r>
        <w:rPr>
          <w:rFonts w:ascii="Arial" w:hAnsi="Arial"/>
          <w:sz w:val="20"/>
        </w:rPr>
        <w:t xml:space="preserve">. Ora può essere attivata in continuo, è dotata di funzionalità Y, di regolazione dell’altezza e può essere attrezzata con portautensili doppi. Con il </w:t>
      </w:r>
      <w:r>
        <w:rPr>
          <w:rFonts w:ascii="Arial" w:hAnsi="Arial"/>
          <w:b/>
          <w:sz w:val="20"/>
        </w:rPr>
        <w:t>mandrino sincrono</w:t>
      </w:r>
      <w:r>
        <w:rPr>
          <w:rFonts w:ascii="Arial" w:hAnsi="Arial"/>
          <w:sz w:val="20"/>
        </w:rPr>
        <w:t xml:space="preserve"> nel portautensile superiore i pezzi possono essere lavorati completamente dalla parte posteriore grazie a un massimo di cinque stazioni di foratura posteriore.</w:t>
      </w:r>
    </w:p>
    <w:p w14:paraId="3531266B" w14:textId="3DFD8BCD" w:rsidR="00D254DB" w:rsidRDefault="00D254D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99BA3AC" w14:textId="77777777" w:rsidR="00D14773" w:rsidRPr="00D335FC" w:rsidRDefault="006927C1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>Tutte le immagini: INDEX</w:t>
      </w:r>
    </w:p>
    <w:sectPr w:rsidR="00D14773" w:rsidRPr="00D335FC" w:rsidSect="00E843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5D40B" w14:textId="77777777" w:rsidR="00612674" w:rsidRDefault="00612674">
      <w:r>
        <w:separator/>
      </w:r>
    </w:p>
  </w:endnote>
  <w:endnote w:type="continuationSeparator" w:id="0">
    <w:p w14:paraId="46868ADB" w14:textId="77777777" w:rsidR="00612674" w:rsidRDefault="0061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52A" w14:textId="77777777" w:rsidR="009849AB" w:rsidRDefault="009849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2E978" w14:textId="7DB5B80F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 xml:space="preserve">                                                               Pagina  </w:t>
    </w:r>
    <w:r w:rsidRPr="002A0A1F">
      <w:rPr>
        <w:rStyle w:val="Seitenzahl"/>
        <w:rFonts w:ascii="Arial" w:hAnsi="Arial" w:cs="Arial"/>
        <w:sz w:val="18"/>
      </w:rPr>
      <w:fldChar w:fldCharType="begin"/>
    </w:r>
    <w:r w:rsidRPr="002A0A1F">
      <w:rPr>
        <w:rStyle w:val="Seitenzahl"/>
        <w:rFonts w:ascii="Arial" w:hAnsi="Arial" w:cs="Arial"/>
        <w:sz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</w:rPr>
      <w:fldChar w:fldCharType="separate"/>
    </w:r>
    <w:r w:rsidR="002F43B5">
      <w:rPr>
        <w:rStyle w:val="Seitenzahl"/>
        <w:rFonts w:ascii="Arial" w:hAnsi="Arial" w:cs="Arial"/>
        <w:noProof/>
        <w:sz w:val="18"/>
      </w:rPr>
      <w:t>3</w:t>
    </w:r>
    <w:r w:rsidRPr="002A0A1F">
      <w:rPr>
        <w:rStyle w:val="Seitenzahl"/>
        <w:rFonts w:ascii="Arial" w:hAnsi="Arial" w:cs="Arial"/>
        <w:sz w:val="18"/>
      </w:rPr>
      <w:fldChar w:fldCharType="end"/>
    </w:r>
    <w:r>
      <w:rPr>
        <w:rStyle w:val="Seitenzahl"/>
        <w:rFonts w:ascii="Arial" w:hAnsi="Arial"/>
        <w:sz w:val="18"/>
      </w:rPr>
      <w:t xml:space="preserve"> di </w:t>
    </w:r>
    <w:r w:rsidRPr="002A0A1F">
      <w:rPr>
        <w:rStyle w:val="Seitenzahl"/>
        <w:rFonts w:ascii="Arial" w:hAnsi="Arial" w:cs="Arial"/>
        <w:sz w:val="18"/>
      </w:rPr>
      <w:fldChar w:fldCharType="begin"/>
    </w:r>
    <w:r w:rsidRPr="002A0A1F">
      <w:rPr>
        <w:rStyle w:val="Seitenzahl"/>
        <w:rFonts w:ascii="Arial" w:hAnsi="Arial" w:cs="Arial"/>
        <w:sz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</w:rPr>
      <w:fldChar w:fldCharType="separate"/>
    </w:r>
    <w:r w:rsidR="002F43B5">
      <w:rPr>
        <w:rStyle w:val="Seitenzahl"/>
        <w:rFonts w:ascii="Arial" w:hAnsi="Arial" w:cs="Arial"/>
        <w:noProof/>
        <w:sz w:val="18"/>
      </w:rPr>
      <w:t>4</w:t>
    </w:r>
    <w:r w:rsidRPr="002A0A1F">
      <w:rPr>
        <w:rStyle w:val="Seitenzahl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7EA0" w14:textId="77777777" w:rsidR="009849AB" w:rsidRDefault="009849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EEE20" w14:textId="77777777" w:rsidR="00612674" w:rsidRDefault="00612674">
      <w:r>
        <w:separator/>
      </w:r>
    </w:p>
  </w:footnote>
  <w:footnote w:type="continuationSeparator" w:id="0">
    <w:p w14:paraId="17C938A3" w14:textId="77777777" w:rsidR="00612674" w:rsidRDefault="0061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207D3" w14:textId="77777777" w:rsidR="009849AB" w:rsidRDefault="009849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C152" w14:textId="77777777" w:rsidR="00C33B07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ins w:id="1" w:author="Gondek, Rainer" w:date="2021-07-23T10:31:00Z"/>
      </w:rPr>
    </w:pPr>
    <w:r>
      <w:tab/>
      <w:t xml:space="preserve">                  </w:t>
    </w:r>
  </w:p>
  <w:p w14:paraId="26094ECB" w14:textId="77777777" w:rsidR="00F76584" w:rsidRPr="003D200C" w:rsidRDefault="00C33B07" w:rsidP="00C33B07">
    <w:pPr>
      <w:pStyle w:val="Kopfzeile"/>
      <w:tabs>
        <w:tab w:val="clear" w:pos="9072"/>
        <w:tab w:val="right" w:pos="9360"/>
      </w:tabs>
      <w:ind w:left="2836" w:firstLine="4004"/>
    </w:pPr>
    <w:r>
      <w:t xml:space="preserve">  </w:t>
    </w:r>
  </w:p>
  <w:p w14:paraId="4E2079B8" w14:textId="77777777" w:rsidR="008C66BE" w:rsidRPr="008178F5" w:rsidRDefault="00C33B07" w:rsidP="00C33B07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  <w:r>
      <w:rPr>
        <w:noProof/>
        <w:lang w:val="de-DE" w:eastAsia="zh-CN"/>
      </w:rPr>
      <w:drawing>
        <wp:inline distT="0" distB="0" distL="0" distR="0" wp14:anchorId="58B219EE" wp14:editId="4399B71F">
          <wp:extent cx="904875" cy="200025"/>
          <wp:effectExtent l="0" t="0" r="9525" b="9525"/>
          <wp:docPr id="5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6"/>
      </w:rPr>
      <w:t>INDEX ABC</w:t>
    </w:r>
  </w:p>
  <w:p w14:paraId="4EEA559E" w14:textId="77777777"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</w:t>
    </w:r>
  </w:p>
  <w:p w14:paraId="0EE37D12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4841D9E1" w14:textId="77777777" w:rsidR="00F76584" w:rsidRPr="00AE64C2" w:rsidRDefault="00F76584" w:rsidP="00AE64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85609" w14:textId="77777777" w:rsidR="009849AB" w:rsidRDefault="009849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dek, Rainer">
    <w15:presenceInfo w15:providerId="AD" w15:userId="S-1-5-21-2076514654-578648214-632688529-164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2797"/>
    <w:rsid w:val="00023607"/>
    <w:rsid w:val="0002718C"/>
    <w:rsid w:val="000330EB"/>
    <w:rsid w:val="00033FAB"/>
    <w:rsid w:val="00037DD6"/>
    <w:rsid w:val="000417E2"/>
    <w:rsid w:val="00042DA3"/>
    <w:rsid w:val="000444A6"/>
    <w:rsid w:val="00046FB5"/>
    <w:rsid w:val="00052791"/>
    <w:rsid w:val="000572F0"/>
    <w:rsid w:val="0009150E"/>
    <w:rsid w:val="00092A02"/>
    <w:rsid w:val="000A09F9"/>
    <w:rsid w:val="000A0DDD"/>
    <w:rsid w:val="000A3F93"/>
    <w:rsid w:val="000A6B85"/>
    <w:rsid w:val="000A7F31"/>
    <w:rsid w:val="000B0B5B"/>
    <w:rsid w:val="000B4F26"/>
    <w:rsid w:val="000C2336"/>
    <w:rsid w:val="000D0A3A"/>
    <w:rsid w:val="000D22C6"/>
    <w:rsid w:val="000D3A08"/>
    <w:rsid w:val="000D546A"/>
    <w:rsid w:val="000E2495"/>
    <w:rsid w:val="000E7045"/>
    <w:rsid w:val="000E7E0D"/>
    <w:rsid w:val="00107B6B"/>
    <w:rsid w:val="00107F92"/>
    <w:rsid w:val="0011189B"/>
    <w:rsid w:val="00112619"/>
    <w:rsid w:val="00120659"/>
    <w:rsid w:val="00123D45"/>
    <w:rsid w:val="00126149"/>
    <w:rsid w:val="00130697"/>
    <w:rsid w:val="00131AC4"/>
    <w:rsid w:val="0013320E"/>
    <w:rsid w:val="001365DF"/>
    <w:rsid w:val="00143AF0"/>
    <w:rsid w:val="00144799"/>
    <w:rsid w:val="00144D74"/>
    <w:rsid w:val="00146621"/>
    <w:rsid w:val="001516D0"/>
    <w:rsid w:val="0015427D"/>
    <w:rsid w:val="0016091D"/>
    <w:rsid w:val="00161A98"/>
    <w:rsid w:val="00181FF2"/>
    <w:rsid w:val="001867F8"/>
    <w:rsid w:val="00186F99"/>
    <w:rsid w:val="00191224"/>
    <w:rsid w:val="001913D5"/>
    <w:rsid w:val="0019247F"/>
    <w:rsid w:val="00192759"/>
    <w:rsid w:val="001960C7"/>
    <w:rsid w:val="001A1972"/>
    <w:rsid w:val="001B1E13"/>
    <w:rsid w:val="001B36CA"/>
    <w:rsid w:val="001B39F6"/>
    <w:rsid w:val="001B7AF4"/>
    <w:rsid w:val="001C247A"/>
    <w:rsid w:val="001E05DD"/>
    <w:rsid w:val="001E1539"/>
    <w:rsid w:val="001F0DC7"/>
    <w:rsid w:val="00201559"/>
    <w:rsid w:val="00206324"/>
    <w:rsid w:val="00207497"/>
    <w:rsid w:val="00207885"/>
    <w:rsid w:val="00211AF2"/>
    <w:rsid w:val="00212595"/>
    <w:rsid w:val="002208C9"/>
    <w:rsid w:val="002213FD"/>
    <w:rsid w:val="00222578"/>
    <w:rsid w:val="00224559"/>
    <w:rsid w:val="00225696"/>
    <w:rsid w:val="00232F8F"/>
    <w:rsid w:val="00235ED6"/>
    <w:rsid w:val="002361B1"/>
    <w:rsid w:val="00244E8E"/>
    <w:rsid w:val="002508F8"/>
    <w:rsid w:val="00250E0A"/>
    <w:rsid w:val="00252394"/>
    <w:rsid w:val="00256000"/>
    <w:rsid w:val="00256E06"/>
    <w:rsid w:val="00261CB4"/>
    <w:rsid w:val="00262014"/>
    <w:rsid w:val="00262D8D"/>
    <w:rsid w:val="0026448E"/>
    <w:rsid w:val="00267FDD"/>
    <w:rsid w:val="0027071B"/>
    <w:rsid w:val="00270ADC"/>
    <w:rsid w:val="00270B93"/>
    <w:rsid w:val="00272BC9"/>
    <w:rsid w:val="00274522"/>
    <w:rsid w:val="00284137"/>
    <w:rsid w:val="00284D73"/>
    <w:rsid w:val="00285D73"/>
    <w:rsid w:val="00294D30"/>
    <w:rsid w:val="002956E0"/>
    <w:rsid w:val="00295D86"/>
    <w:rsid w:val="002A0A1F"/>
    <w:rsid w:val="002C2782"/>
    <w:rsid w:val="002C52CB"/>
    <w:rsid w:val="002D038B"/>
    <w:rsid w:val="002D0FF4"/>
    <w:rsid w:val="002D103F"/>
    <w:rsid w:val="002D2928"/>
    <w:rsid w:val="002D37B1"/>
    <w:rsid w:val="002E4C83"/>
    <w:rsid w:val="002E4CBA"/>
    <w:rsid w:val="002E52C6"/>
    <w:rsid w:val="002E572F"/>
    <w:rsid w:val="002E74F7"/>
    <w:rsid w:val="002F1927"/>
    <w:rsid w:val="002F40C9"/>
    <w:rsid w:val="002F43B5"/>
    <w:rsid w:val="002F51C3"/>
    <w:rsid w:val="002F7069"/>
    <w:rsid w:val="0030559E"/>
    <w:rsid w:val="0030733E"/>
    <w:rsid w:val="00314250"/>
    <w:rsid w:val="003240E3"/>
    <w:rsid w:val="00334401"/>
    <w:rsid w:val="003421B1"/>
    <w:rsid w:val="00350072"/>
    <w:rsid w:val="00353117"/>
    <w:rsid w:val="00360228"/>
    <w:rsid w:val="00360722"/>
    <w:rsid w:val="0036385F"/>
    <w:rsid w:val="003666C5"/>
    <w:rsid w:val="0036726E"/>
    <w:rsid w:val="00367F5D"/>
    <w:rsid w:val="0037311D"/>
    <w:rsid w:val="00375C67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1056"/>
    <w:rsid w:val="003A7C1B"/>
    <w:rsid w:val="003B0528"/>
    <w:rsid w:val="003B0F98"/>
    <w:rsid w:val="003B5BA9"/>
    <w:rsid w:val="003C0AF9"/>
    <w:rsid w:val="003C12E4"/>
    <w:rsid w:val="003C2277"/>
    <w:rsid w:val="003C4A77"/>
    <w:rsid w:val="003C6139"/>
    <w:rsid w:val="003D443B"/>
    <w:rsid w:val="003E4D2B"/>
    <w:rsid w:val="003E5584"/>
    <w:rsid w:val="003F60D2"/>
    <w:rsid w:val="00406AB0"/>
    <w:rsid w:val="0041150F"/>
    <w:rsid w:val="00412420"/>
    <w:rsid w:val="00412A12"/>
    <w:rsid w:val="00414CF2"/>
    <w:rsid w:val="00415A87"/>
    <w:rsid w:val="00415D03"/>
    <w:rsid w:val="004171B8"/>
    <w:rsid w:val="004203A9"/>
    <w:rsid w:val="004204C8"/>
    <w:rsid w:val="00422AE3"/>
    <w:rsid w:val="00424E75"/>
    <w:rsid w:val="00426195"/>
    <w:rsid w:val="00432DD2"/>
    <w:rsid w:val="00433009"/>
    <w:rsid w:val="00435AF4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1152"/>
    <w:rsid w:val="00495221"/>
    <w:rsid w:val="0049679A"/>
    <w:rsid w:val="00496CE2"/>
    <w:rsid w:val="00497A31"/>
    <w:rsid w:val="004A094C"/>
    <w:rsid w:val="004A2FB6"/>
    <w:rsid w:val="004A5465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365C"/>
    <w:rsid w:val="004F6632"/>
    <w:rsid w:val="004F741B"/>
    <w:rsid w:val="00501800"/>
    <w:rsid w:val="005042F8"/>
    <w:rsid w:val="00504380"/>
    <w:rsid w:val="00521067"/>
    <w:rsid w:val="00521CF6"/>
    <w:rsid w:val="0052213B"/>
    <w:rsid w:val="0052567E"/>
    <w:rsid w:val="0053108F"/>
    <w:rsid w:val="005310D0"/>
    <w:rsid w:val="00531771"/>
    <w:rsid w:val="0053423A"/>
    <w:rsid w:val="00534760"/>
    <w:rsid w:val="0054271C"/>
    <w:rsid w:val="00543713"/>
    <w:rsid w:val="00543C7E"/>
    <w:rsid w:val="00544BB2"/>
    <w:rsid w:val="0054729E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95601"/>
    <w:rsid w:val="005A353A"/>
    <w:rsid w:val="005A48B3"/>
    <w:rsid w:val="005A549F"/>
    <w:rsid w:val="005A7DE6"/>
    <w:rsid w:val="005B0DF3"/>
    <w:rsid w:val="005B4FE4"/>
    <w:rsid w:val="005C021E"/>
    <w:rsid w:val="005C6E5A"/>
    <w:rsid w:val="005C721F"/>
    <w:rsid w:val="005D014F"/>
    <w:rsid w:val="005D018C"/>
    <w:rsid w:val="005D2B49"/>
    <w:rsid w:val="005D5FB8"/>
    <w:rsid w:val="005E00FA"/>
    <w:rsid w:val="005E29EC"/>
    <w:rsid w:val="005F3E24"/>
    <w:rsid w:val="005F3E80"/>
    <w:rsid w:val="005F475F"/>
    <w:rsid w:val="005F4975"/>
    <w:rsid w:val="005F55FF"/>
    <w:rsid w:val="005F5611"/>
    <w:rsid w:val="005F7A16"/>
    <w:rsid w:val="006027CB"/>
    <w:rsid w:val="00612674"/>
    <w:rsid w:val="006160DC"/>
    <w:rsid w:val="0061792A"/>
    <w:rsid w:val="0062379F"/>
    <w:rsid w:val="00627581"/>
    <w:rsid w:val="00630673"/>
    <w:rsid w:val="00637120"/>
    <w:rsid w:val="00637C6D"/>
    <w:rsid w:val="00650A0F"/>
    <w:rsid w:val="0065153A"/>
    <w:rsid w:val="00656679"/>
    <w:rsid w:val="006575FA"/>
    <w:rsid w:val="006646A6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27C1"/>
    <w:rsid w:val="00695EC9"/>
    <w:rsid w:val="00696CFD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527"/>
    <w:rsid w:val="006F7DCA"/>
    <w:rsid w:val="00704868"/>
    <w:rsid w:val="007048E3"/>
    <w:rsid w:val="00707A7D"/>
    <w:rsid w:val="0071341B"/>
    <w:rsid w:val="00713606"/>
    <w:rsid w:val="00716DEA"/>
    <w:rsid w:val="00717063"/>
    <w:rsid w:val="00717BFA"/>
    <w:rsid w:val="00727A42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67FFE"/>
    <w:rsid w:val="0077349B"/>
    <w:rsid w:val="00775FA5"/>
    <w:rsid w:val="00776180"/>
    <w:rsid w:val="00786B4C"/>
    <w:rsid w:val="00790FA8"/>
    <w:rsid w:val="00793000"/>
    <w:rsid w:val="00793E08"/>
    <w:rsid w:val="007963DE"/>
    <w:rsid w:val="007A3172"/>
    <w:rsid w:val="007A7797"/>
    <w:rsid w:val="007B0855"/>
    <w:rsid w:val="007B1419"/>
    <w:rsid w:val="007B1DCF"/>
    <w:rsid w:val="007B1E16"/>
    <w:rsid w:val="007B5ADA"/>
    <w:rsid w:val="007B5F69"/>
    <w:rsid w:val="007B737D"/>
    <w:rsid w:val="007C0716"/>
    <w:rsid w:val="007D169D"/>
    <w:rsid w:val="007E2C05"/>
    <w:rsid w:val="007E37E5"/>
    <w:rsid w:val="007F052C"/>
    <w:rsid w:val="007F1834"/>
    <w:rsid w:val="00800F22"/>
    <w:rsid w:val="0080270B"/>
    <w:rsid w:val="008036F7"/>
    <w:rsid w:val="008073BE"/>
    <w:rsid w:val="00807CE8"/>
    <w:rsid w:val="00813110"/>
    <w:rsid w:val="008133B0"/>
    <w:rsid w:val="00815941"/>
    <w:rsid w:val="008177F0"/>
    <w:rsid w:val="008178F5"/>
    <w:rsid w:val="008359AC"/>
    <w:rsid w:val="00847216"/>
    <w:rsid w:val="00847D66"/>
    <w:rsid w:val="00851066"/>
    <w:rsid w:val="00853E22"/>
    <w:rsid w:val="008573A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B7"/>
    <w:rsid w:val="008A3663"/>
    <w:rsid w:val="008A3DAF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D7484"/>
    <w:rsid w:val="008E1553"/>
    <w:rsid w:val="008E268C"/>
    <w:rsid w:val="008F1C00"/>
    <w:rsid w:val="008F2D2F"/>
    <w:rsid w:val="00901621"/>
    <w:rsid w:val="00904D06"/>
    <w:rsid w:val="00904F52"/>
    <w:rsid w:val="0091190A"/>
    <w:rsid w:val="00913045"/>
    <w:rsid w:val="00917F2E"/>
    <w:rsid w:val="009218D6"/>
    <w:rsid w:val="00926B09"/>
    <w:rsid w:val="0093136C"/>
    <w:rsid w:val="009313AA"/>
    <w:rsid w:val="0094120E"/>
    <w:rsid w:val="00946D88"/>
    <w:rsid w:val="00952ACE"/>
    <w:rsid w:val="00955761"/>
    <w:rsid w:val="009661B7"/>
    <w:rsid w:val="00971814"/>
    <w:rsid w:val="00971F9F"/>
    <w:rsid w:val="00975991"/>
    <w:rsid w:val="00976D01"/>
    <w:rsid w:val="00980C02"/>
    <w:rsid w:val="009849AB"/>
    <w:rsid w:val="00985312"/>
    <w:rsid w:val="0098730E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D5251"/>
    <w:rsid w:val="009E1274"/>
    <w:rsid w:val="009E1C1C"/>
    <w:rsid w:val="009E4663"/>
    <w:rsid w:val="009E6EA1"/>
    <w:rsid w:val="009F163D"/>
    <w:rsid w:val="009F28B1"/>
    <w:rsid w:val="009F3B72"/>
    <w:rsid w:val="009F3DAF"/>
    <w:rsid w:val="009F446A"/>
    <w:rsid w:val="009F5052"/>
    <w:rsid w:val="009F790F"/>
    <w:rsid w:val="009F7F05"/>
    <w:rsid w:val="00A20D00"/>
    <w:rsid w:val="00A22CB4"/>
    <w:rsid w:val="00A269CE"/>
    <w:rsid w:val="00A27C03"/>
    <w:rsid w:val="00A32630"/>
    <w:rsid w:val="00A37BBA"/>
    <w:rsid w:val="00A4388C"/>
    <w:rsid w:val="00A43BA8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5BD8"/>
    <w:rsid w:val="00B062A9"/>
    <w:rsid w:val="00B106E6"/>
    <w:rsid w:val="00B143BF"/>
    <w:rsid w:val="00B21C8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2CF4"/>
    <w:rsid w:val="00B96674"/>
    <w:rsid w:val="00BA4288"/>
    <w:rsid w:val="00BA57CA"/>
    <w:rsid w:val="00BA5C61"/>
    <w:rsid w:val="00BB04D9"/>
    <w:rsid w:val="00BB3AEB"/>
    <w:rsid w:val="00BD07C8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103"/>
    <w:rsid w:val="00C154E1"/>
    <w:rsid w:val="00C205C7"/>
    <w:rsid w:val="00C33B07"/>
    <w:rsid w:val="00C35B6D"/>
    <w:rsid w:val="00C42540"/>
    <w:rsid w:val="00C460E5"/>
    <w:rsid w:val="00C52C2E"/>
    <w:rsid w:val="00C5688F"/>
    <w:rsid w:val="00C571F6"/>
    <w:rsid w:val="00C63FCB"/>
    <w:rsid w:val="00C71D48"/>
    <w:rsid w:val="00C76642"/>
    <w:rsid w:val="00C80D8C"/>
    <w:rsid w:val="00C8370B"/>
    <w:rsid w:val="00C91B10"/>
    <w:rsid w:val="00C921AF"/>
    <w:rsid w:val="00C96D56"/>
    <w:rsid w:val="00CA132B"/>
    <w:rsid w:val="00CA1540"/>
    <w:rsid w:val="00CA3275"/>
    <w:rsid w:val="00CB3691"/>
    <w:rsid w:val="00CC0158"/>
    <w:rsid w:val="00CC2163"/>
    <w:rsid w:val="00CC3F7A"/>
    <w:rsid w:val="00CC5E17"/>
    <w:rsid w:val="00CC7AA6"/>
    <w:rsid w:val="00CD0992"/>
    <w:rsid w:val="00CD59EA"/>
    <w:rsid w:val="00CD6D21"/>
    <w:rsid w:val="00CE0DA3"/>
    <w:rsid w:val="00CE3C6A"/>
    <w:rsid w:val="00CE3E09"/>
    <w:rsid w:val="00CE4C4B"/>
    <w:rsid w:val="00CE5DA1"/>
    <w:rsid w:val="00CE6586"/>
    <w:rsid w:val="00CF3E31"/>
    <w:rsid w:val="00CF76E4"/>
    <w:rsid w:val="00D04BF0"/>
    <w:rsid w:val="00D14773"/>
    <w:rsid w:val="00D15798"/>
    <w:rsid w:val="00D16F4D"/>
    <w:rsid w:val="00D222A0"/>
    <w:rsid w:val="00D23ACD"/>
    <w:rsid w:val="00D25284"/>
    <w:rsid w:val="00D254DB"/>
    <w:rsid w:val="00D26A4B"/>
    <w:rsid w:val="00D2753C"/>
    <w:rsid w:val="00D335FC"/>
    <w:rsid w:val="00D407E1"/>
    <w:rsid w:val="00D43FB0"/>
    <w:rsid w:val="00D512FA"/>
    <w:rsid w:val="00D56971"/>
    <w:rsid w:val="00D5710F"/>
    <w:rsid w:val="00D7009F"/>
    <w:rsid w:val="00D70682"/>
    <w:rsid w:val="00D80C3D"/>
    <w:rsid w:val="00D82EFA"/>
    <w:rsid w:val="00D87C12"/>
    <w:rsid w:val="00D96A3F"/>
    <w:rsid w:val="00D96EF7"/>
    <w:rsid w:val="00DA105D"/>
    <w:rsid w:val="00DA2163"/>
    <w:rsid w:val="00DA3ABF"/>
    <w:rsid w:val="00DA4919"/>
    <w:rsid w:val="00DA5B3E"/>
    <w:rsid w:val="00DB20D7"/>
    <w:rsid w:val="00DB3BB2"/>
    <w:rsid w:val="00DB6DA3"/>
    <w:rsid w:val="00DC6E3B"/>
    <w:rsid w:val="00DC725E"/>
    <w:rsid w:val="00DD273B"/>
    <w:rsid w:val="00DE2001"/>
    <w:rsid w:val="00DE3C34"/>
    <w:rsid w:val="00DE40C9"/>
    <w:rsid w:val="00DF72D5"/>
    <w:rsid w:val="00E00819"/>
    <w:rsid w:val="00E012F8"/>
    <w:rsid w:val="00E07D31"/>
    <w:rsid w:val="00E07DAF"/>
    <w:rsid w:val="00E115FC"/>
    <w:rsid w:val="00E1488A"/>
    <w:rsid w:val="00E148DF"/>
    <w:rsid w:val="00E17752"/>
    <w:rsid w:val="00E217FF"/>
    <w:rsid w:val="00E24288"/>
    <w:rsid w:val="00E24CCC"/>
    <w:rsid w:val="00E303AC"/>
    <w:rsid w:val="00E32E8F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85292"/>
    <w:rsid w:val="00E905AC"/>
    <w:rsid w:val="00E93E16"/>
    <w:rsid w:val="00E94870"/>
    <w:rsid w:val="00EA402B"/>
    <w:rsid w:val="00EA613C"/>
    <w:rsid w:val="00EA7060"/>
    <w:rsid w:val="00EA7A1A"/>
    <w:rsid w:val="00EB31E0"/>
    <w:rsid w:val="00EB7121"/>
    <w:rsid w:val="00EC0EE6"/>
    <w:rsid w:val="00EC3D9F"/>
    <w:rsid w:val="00EC4279"/>
    <w:rsid w:val="00EC58B3"/>
    <w:rsid w:val="00EC72BC"/>
    <w:rsid w:val="00EE1D25"/>
    <w:rsid w:val="00EE5A18"/>
    <w:rsid w:val="00EF1934"/>
    <w:rsid w:val="00EF7037"/>
    <w:rsid w:val="00F01B90"/>
    <w:rsid w:val="00F01E4A"/>
    <w:rsid w:val="00F0517F"/>
    <w:rsid w:val="00F10062"/>
    <w:rsid w:val="00F10547"/>
    <w:rsid w:val="00F23A19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6323D"/>
    <w:rsid w:val="00F71EDD"/>
    <w:rsid w:val="00F75C79"/>
    <w:rsid w:val="00F76584"/>
    <w:rsid w:val="00F76CA9"/>
    <w:rsid w:val="00F76F3C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62A0"/>
    <w:rsid w:val="00FB740A"/>
    <w:rsid w:val="00FC429B"/>
    <w:rsid w:val="00FC78CF"/>
    <w:rsid w:val="00FD0C87"/>
    <w:rsid w:val="00FD6BE2"/>
    <w:rsid w:val="00FE24D6"/>
    <w:rsid w:val="00FE2B5E"/>
    <w:rsid w:val="00FE395A"/>
    <w:rsid w:val="00FF161B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8763D1"/>
  <w15:docId w15:val="{8DAE71BD-F412-4FE4-B6CC-F4866F5C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8A53-0246-4A0C-843F-00DF2D45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ABC</vt:lpstr>
    </vt:vector>
  </TitlesOfParts>
  <Company>INDEX-Werke GmbH &amp; Co. KG</Company>
  <LinksUpToDate>false</LinksUpToDate>
  <CharactersWithSpaces>5973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ABC</dc:title>
  <dc:creator>INDEX-Werke GmbH &amp; Co. KG</dc:creator>
  <cp:lastModifiedBy>Janke, Nicole</cp:lastModifiedBy>
  <cp:revision>9</cp:revision>
  <cp:lastPrinted>2021-07-26T07:18:00Z</cp:lastPrinted>
  <dcterms:created xsi:type="dcterms:W3CDTF">2021-07-23T08:31:00Z</dcterms:created>
  <dcterms:modified xsi:type="dcterms:W3CDTF">2021-09-15T12:25:00Z</dcterms:modified>
</cp:coreProperties>
</file>