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820" w:rsidRPr="00BD28CD" w:rsidRDefault="00554915"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Comunicato stampa del 04/10</w:t>
      </w:r>
      <w:r w:rsidR="006E6820">
        <w:rPr>
          <w:rFonts w:ascii="Arial" w:hAnsi="Arial"/>
          <w:sz w:val="20"/>
        </w:rPr>
        <w:t>/2021</w:t>
      </w:r>
    </w:p>
    <w:p w:rsidR="00D335FC" w:rsidRPr="00BD28CD"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rsidR="006E6820" w:rsidRPr="00BD28CD" w:rsidRDefault="006E6820" w:rsidP="00E6620E">
      <w:pPr>
        <w:suppressLineNumbers/>
        <w:ind w:left="142"/>
        <w:outlineLvl w:val="0"/>
        <w:rPr>
          <w:rFonts w:ascii="Arial" w:hAnsi="Arial" w:cs="Arial"/>
          <w:sz w:val="20"/>
          <w:szCs w:val="20"/>
        </w:rPr>
      </w:pPr>
    </w:p>
    <w:p w:rsidR="000A3F93" w:rsidRPr="00BD28CD" w:rsidRDefault="0036688A" w:rsidP="0036688A">
      <w:pPr>
        <w:pStyle w:val="berschrift32"/>
        <w:suppressLineNumbers/>
        <w:shd w:val="clear" w:color="auto" w:fill="FFFFFF"/>
        <w:tabs>
          <w:tab w:val="left" w:pos="6237"/>
        </w:tabs>
        <w:spacing w:after="240" w:line="360" w:lineRule="auto"/>
        <w:ind w:left="142" w:right="1690"/>
        <w:rPr>
          <w:rFonts w:ascii="Arial" w:hAnsi="Arial" w:cs="Arial"/>
          <w:color w:val="auto"/>
          <w:sz w:val="36"/>
          <w:szCs w:val="36"/>
        </w:rPr>
      </w:pPr>
      <w:r>
        <w:rPr>
          <w:rFonts w:ascii="Arial" w:hAnsi="Arial"/>
          <w:color w:val="auto"/>
          <w:sz w:val="36"/>
        </w:rPr>
        <w:t>INDEX G320: il centro di tornitura e fresatura per pezzi di medie dimensioni</w:t>
      </w:r>
    </w:p>
    <w:p w:rsidR="00A571E4" w:rsidRDefault="00A571E4" w:rsidP="00422AE3">
      <w:pPr>
        <w:spacing w:after="200" w:line="360" w:lineRule="auto"/>
        <w:ind w:left="142"/>
        <w:jc w:val="both"/>
        <w:rPr>
          <w:rFonts w:ascii="Arial" w:eastAsiaTheme="minorHAnsi" w:hAnsi="Arial" w:cs="Arial"/>
          <w:b/>
          <w:sz w:val="20"/>
          <w:szCs w:val="20"/>
        </w:rPr>
      </w:pPr>
      <w:r>
        <w:rPr>
          <w:rFonts w:ascii="Arial" w:hAnsi="Arial"/>
          <w:b/>
          <w:sz w:val="20"/>
        </w:rPr>
        <w:t>I nuovi centri di tornitura e fresatura INDEX G300 e INDEX G320 integrano la gamma di prodotti INDEX. Con una lunghezza di tornitura di 1400 mm completano l’offerta per una efficiente tornitura e fresatura di pezzi di medie dimensioni.</w:t>
      </w:r>
    </w:p>
    <w:p w:rsidR="001622BB" w:rsidRPr="00BD28CD" w:rsidRDefault="001622BB" w:rsidP="00422AE3">
      <w:pPr>
        <w:spacing w:after="200" w:line="360" w:lineRule="auto"/>
        <w:ind w:left="142"/>
        <w:jc w:val="both"/>
        <w:rPr>
          <w:rFonts w:ascii="Arial" w:eastAsiaTheme="minorHAnsi" w:hAnsi="Arial" w:cs="Arial"/>
          <w:b/>
          <w:sz w:val="20"/>
          <w:szCs w:val="20"/>
          <w:lang w:eastAsia="en-US"/>
        </w:rPr>
      </w:pPr>
    </w:p>
    <w:p w:rsidR="00AF7EC9" w:rsidRPr="00BD28CD" w:rsidRDefault="00AF7EC9" w:rsidP="00357C65">
      <w:pPr>
        <w:spacing w:after="200" w:line="360" w:lineRule="auto"/>
        <w:ind w:left="142"/>
        <w:jc w:val="both"/>
        <w:rPr>
          <w:rFonts w:ascii="Arial" w:eastAsiaTheme="minorHAnsi" w:hAnsi="Arial" w:cs="Arial"/>
          <w:sz w:val="20"/>
          <w:szCs w:val="20"/>
        </w:rPr>
      </w:pPr>
      <w:r>
        <w:rPr>
          <w:rFonts w:ascii="Arial" w:hAnsi="Arial"/>
          <w:sz w:val="20"/>
        </w:rPr>
        <w:t>La lavorazione completa è la tendenza del futuro, in particolare per i centri di tornitura e fresatura in grado di gestire alla perfezione entrambe le tecnologie. È questo il motivo determinante che ha portato il reparto di sviluppo di INDEX a presentare sul mercato il nuovo G420, un centro di tornitura e fresatura con caratteristiche speciali. Era il 2018 e il successo non si è fatto attendere a lungo. Per questo INDEX ha ampliato la serie con la variante più grande e potente INDEX G520 per poi proseguire e con il modello leggermente più piccolo INDEX G320.</w:t>
      </w:r>
    </w:p>
    <w:p w:rsidR="00357C65" w:rsidRPr="00BD28CD" w:rsidRDefault="000E425B" w:rsidP="00357C65">
      <w:pPr>
        <w:spacing w:after="200" w:line="360" w:lineRule="auto"/>
        <w:ind w:left="142"/>
        <w:jc w:val="both"/>
        <w:rPr>
          <w:rFonts w:ascii="Arial" w:eastAsiaTheme="minorHAnsi" w:hAnsi="Arial" w:cs="Arial"/>
          <w:sz w:val="20"/>
          <w:szCs w:val="20"/>
        </w:rPr>
      </w:pPr>
      <w:r>
        <w:rPr>
          <w:rFonts w:ascii="Arial" w:hAnsi="Arial"/>
          <w:sz w:val="20"/>
        </w:rPr>
        <w:t>La concezione di successo della macchina non è cambiata. Grazie a un basamento rigido e ammortizzante con struttura a blocchi in ghisa minerale e a guide lineari di grandi dimensioni negli assi X e Z anche il nuovo G320 offre straordinarie proprietà di stabilità e ammortizzazione nonché valori dinamici per risultati di lavorazione di altissimo livello con un elevata produttività.</w:t>
      </w:r>
    </w:p>
    <w:p w:rsidR="000E425B" w:rsidRPr="00BD28CD" w:rsidRDefault="002E23FD" w:rsidP="00357C65">
      <w:pPr>
        <w:spacing w:after="200" w:line="360" w:lineRule="auto"/>
        <w:ind w:left="142"/>
        <w:jc w:val="both"/>
        <w:rPr>
          <w:rFonts w:ascii="Arial" w:eastAsiaTheme="minorHAnsi" w:hAnsi="Arial" w:cs="Arial"/>
          <w:sz w:val="20"/>
          <w:szCs w:val="20"/>
        </w:rPr>
      </w:pPr>
      <w:r>
        <w:rPr>
          <w:rFonts w:ascii="Arial" w:hAnsi="Arial"/>
          <w:sz w:val="20"/>
        </w:rPr>
        <w:t>Come per i modelli INDEX G420 e G520, il mandrino portafresa motorizzato posizionato sopra l’asse di rotazione con l'asse Y/B con cuscinetti idrodinamici è un elemento essenziale. I suoi potenti azionamenti consentono le più disparate lavorazion</w:t>
      </w:r>
      <w:r w:rsidR="00BA0843">
        <w:rPr>
          <w:rFonts w:ascii="Arial" w:hAnsi="Arial"/>
          <w:sz w:val="20"/>
        </w:rPr>
        <w:t>i</w:t>
      </w:r>
      <w:r>
        <w:rPr>
          <w:rFonts w:ascii="Arial" w:hAnsi="Arial"/>
          <w:sz w:val="20"/>
        </w:rPr>
        <w:t xml:space="preserve"> di fori e fresature fino alla lavorazione a cinque assi. In alternativa è possibile scegliere fra 16,6</w:t>
      </w:r>
      <w:r w:rsidR="00C447AC">
        <w:rPr>
          <w:rFonts w:ascii="Arial" w:hAnsi="Arial"/>
          <w:sz w:val="20"/>
        </w:rPr>
        <w:t> </w:t>
      </w:r>
      <w:r>
        <w:rPr>
          <w:rFonts w:ascii="Arial" w:hAnsi="Arial"/>
          <w:sz w:val="20"/>
        </w:rPr>
        <w:t>kW, 72</w:t>
      </w:r>
      <w:r w:rsidR="00C447AC">
        <w:rPr>
          <w:rFonts w:ascii="Arial" w:hAnsi="Arial"/>
          <w:sz w:val="20"/>
        </w:rPr>
        <w:t> </w:t>
      </w:r>
      <w:r>
        <w:rPr>
          <w:rFonts w:ascii="Arial" w:hAnsi="Arial"/>
          <w:sz w:val="20"/>
        </w:rPr>
        <w:t>Nm, 12.000</w:t>
      </w:r>
      <w:r w:rsidR="00C447AC">
        <w:rPr>
          <w:rFonts w:ascii="Arial" w:hAnsi="Arial"/>
          <w:sz w:val="20"/>
        </w:rPr>
        <w:t> </w:t>
      </w:r>
      <w:r>
        <w:rPr>
          <w:rFonts w:ascii="Arial" w:hAnsi="Arial"/>
          <w:sz w:val="20"/>
        </w:rPr>
        <w:t>min-1 (100%</w:t>
      </w:r>
      <w:r w:rsidR="00C447AC">
        <w:rPr>
          <w:rFonts w:ascii="Arial" w:hAnsi="Arial"/>
          <w:sz w:val="20"/>
        </w:rPr>
        <w:t> </w:t>
      </w:r>
      <w:r>
        <w:rPr>
          <w:rFonts w:ascii="Arial" w:hAnsi="Arial"/>
          <w:sz w:val="20"/>
        </w:rPr>
        <w:t>ED) o 16</w:t>
      </w:r>
      <w:r w:rsidR="00C447AC">
        <w:rPr>
          <w:rFonts w:ascii="Arial" w:hAnsi="Arial"/>
          <w:sz w:val="20"/>
        </w:rPr>
        <w:t> </w:t>
      </w:r>
      <w:r>
        <w:rPr>
          <w:rFonts w:ascii="Arial" w:hAnsi="Arial"/>
          <w:sz w:val="20"/>
        </w:rPr>
        <w:t>kW, 45</w:t>
      </w:r>
      <w:r w:rsidR="00C447AC">
        <w:rPr>
          <w:rFonts w:ascii="Arial" w:hAnsi="Arial"/>
          <w:sz w:val="20"/>
        </w:rPr>
        <w:t> </w:t>
      </w:r>
      <w:r>
        <w:rPr>
          <w:rFonts w:ascii="Arial" w:hAnsi="Arial"/>
          <w:sz w:val="20"/>
        </w:rPr>
        <w:t>Nm, 18.000</w:t>
      </w:r>
      <w:r w:rsidR="00C447AC">
        <w:rPr>
          <w:rFonts w:ascii="Arial" w:hAnsi="Arial"/>
          <w:sz w:val="20"/>
        </w:rPr>
        <w:t> </w:t>
      </w:r>
      <w:r>
        <w:rPr>
          <w:rFonts w:ascii="Arial" w:hAnsi="Arial"/>
          <w:sz w:val="20"/>
        </w:rPr>
        <w:t>giri/min (100%</w:t>
      </w:r>
      <w:r w:rsidR="00C447AC">
        <w:rPr>
          <w:rFonts w:ascii="Arial" w:hAnsi="Arial"/>
          <w:sz w:val="20"/>
        </w:rPr>
        <w:t> </w:t>
      </w:r>
      <w:r>
        <w:rPr>
          <w:rFonts w:ascii="Arial" w:hAnsi="Arial"/>
          <w:sz w:val="20"/>
        </w:rPr>
        <w:t>ED). In parallelo al tempo principale, il mandrino portafresa motorizzato attinge da un magazzino utensili che può contenere fino a 115 utensili (HSK-T63 o Capto C6).</w:t>
      </w:r>
    </w:p>
    <w:p w:rsidR="00F042F3" w:rsidRPr="00BD28CD" w:rsidRDefault="00B0695E" w:rsidP="00357C65">
      <w:pPr>
        <w:spacing w:after="200" w:line="360" w:lineRule="auto"/>
        <w:ind w:left="142"/>
        <w:jc w:val="both"/>
        <w:rPr>
          <w:rFonts w:ascii="Arial" w:eastAsiaTheme="minorHAnsi" w:hAnsi="Arial" w:cs="Arial"/>
          <w:sz w:val="20"/>
          <w:szCs w:val="20"/>
        </w:rPr>
      </w:pPr>
      <w:r>
        <w:rPr>
          <w:rFonts w:ascii="Arial" w:hAnsi="Arial"/>
          <w:sz w:val="20"/>
        </w:rPr>
        <w:t>INDEX G320 garantisce una truciolatura efficiente anche grazie alle due torrette portautensili montate in basso. Le dodici stazioni possono essere attrezzate costantemente con utensili motorizzati. La torretta può essere traslata non solo in direzione X e Z, ma anche in direzione Y.</w:t>
      </w:r>
    </w:p>
    <w:p w:rsidR="002E23FD" w:rsidRPr="00BD28CD" w:rsidRDefault="00B0695E" w:rsidP="002E23FD">
      <w:pPr>
        <w:spacing w:after="200" w:line="360" w:lineRule="auto"/>
        <w:ind w:left="142"/>
        <w:jc w:val="both"/>
        <w:rPr>
          <w:rFonts w:ascii="Arial" w:eastAsiaTheme="minorHAnsi" w:hAnsi="Arial" w:cs="Arial"/>
          <w:sz w:val="20"/>
          <w:szCs w:val="20"/>
        </w:rPr>
      </w:pPr>
      <w:r>
        <w:rPr>
          <w:rFonts w:ascii="Arial" w:hAnsi="Arial"/>
          <w:sz w:val="20"/>
        </w:rPr>
        <w:lastRenderedPageBreak/>
        <w:t>La massima lunghezza di tornitura di INDEX G320 è di 1.400</w:t>
      </w:r>
      <w:r w:rsidR="00C447AC">
        <w:rPr>
          <w:rFonts w:ascii="Arial" w:hAnsi="Arial"/>
          <w:sz w:val="20"/>
        </w:rPr>
        <w:t> </w:t>
      </w:r>
      <w:r>
        <w:rPr>
          <w:rFonts w:ascii="Arial" w:hAnsi="Arial"/>
          <w:sz w:val="20"/>
        </w:rPr>
        <w:t>mm. I due mandrini di lavoro identici (mandrino principale e contromandrino) sono raffreddati a liquido e offrono un passaggio del mandrino di 102</w:t>
      </w:r>
      <w:r w:rsidR="00C447AC">
        <w:rPr>
          <w:rFonts w:ascii="Arial" w:hAnsi="Arial"/>
          <w:sz w:val="20"/>
        </w:rPr>
        <w:t> </w:t>
      </w:r>
      <w:r>
        <w:rPr>
          <w:rFonts w:ascii="Arial" w:hAnsi="Arial"/>
          <w:sz w:val="20"/>
        </w:rPr>
        <w:t>mm a 4.000</w:t>
      </w:r>
      <w:r w:rsidR="00C447AC">
        <w:rPr>
          <w:rFonts w:ascii="Arial" w:hAnsi="Arial"/>
          <w:sz w:val="20"/>
        </w:rPr>
        <w:t> </w:t>
      </w:r>
      <w:r>
        <w:rPr>
          <w:rFonts w:ascii="Arial" w:hAnsi="Arial"/>
          <w:sz w:val="20"/>
        </w:rPr>
        <w:t>giri/min. Sono idrodinamici e potenti (44</w:t>
      </w:r>
      <w:r w:rsidR="00C447AC">
        <w:rPr>
          <w:rFonts w:ascii="Arial" w:hAnsi="Arial"/>
          <w:sz w:val="20"/>
        </w:rPr>
        <w:t> </w:t>
      </w:r>
      <w:r>
        <w:rPr>
          <w:rFonts w:ascii="Arial" w:hAnsi="Arial"/>
          <w:sz w:val="20"/>
        </w:rPr>
        <w:t>kW; coppia 525</w:t>
      </w:r>
      <w:r w:rsidR="00C447AC">
        <w:rPr>
          <w:rFonts w:ascii="Arial" w:hAnsi="Arial"/>
          <w:sz w:val="20"/>
        </w:rPr>
        <w:t> </w:t>
      </w:r>
      <w:r>
        <w:rPr>
          <w:rFonts w:ascii="Arial" w:hAnsi="Arial"/>
          <w:sz w:val="20"/>
        </w:rPr>
        <w:t>Nm con 100%</w:t>
      </w:r>
      <w:r w:rsidR="00C447AC">
        <w:rPr>
          <w:rFonts w:ascii="Arial" w:hAnsi="Arial"/>
          <w:sz w:val="20"/>
        </w:rPr>
        <w:t> </w:t>
      </w:r>
      <w:r>
        <w:rPr>
          <w:rFonts w:ascii="Arial" w:hAnsi="Arial"/>
          <w:sz w:val="20"/>
        </w:rPr>
        <w:t>ED).</w:t>
      </w:r>
    </w:p>
    <w:p w:rsidR="00A833A4" w:rsidRDefault="00B0695E" w:rsidP="00357C65">
      <w:pPr>
        <w:spacing w:after="200" w:line="360" w:lineRule="auto"/>
        <w:ind w:left="142"/>
        <w:jc w:val="both"/>
        <w:rPr>
          <w:rFonts w:ascii="Arial" w:eastAsiaTheme="minorHAnsi" w:hAnsi="Arial" w:cs="Arial"/>
          <w:sz w:val="20"/>
          <w:szCs w:val="20"/>
        </w:rPr>
      </w:pPr>
      <w:r>
        <w:rPr>
          <w:rFonts w:ascii="Arial" w:hAnsi="Arial"/>
          <w:sz w:val="20"/>
        </w:rPr>
        <w:t>Un’altra caratteristica importante: l’ampio spazio di lavoro e la distanza fra mandrino principale e contromandrino consente di procedere alla truciolatura contemporaneamente sul mandrino principale e sul contromandrino con il mandrino portafresa motorizzato e le torrette portautensili senza rischio di collisione. La capacità di abbassamento delle torrette portautensili consente inoltre di evitare situazioni con rischio di collisione.</w:t>
      </w:r>
    </w:p>
    <w:p w:rsidR="00E115FC" w:rsidRPr="00BD28CD" w:rsidRDefault="0075520A" w:rsidP="00357C65">
      <w:pPr>
        <w:spacing w:after="200" w:line="360" w:lineRule="auto"/>
        <w:ind w:left="142"/>
        <w:jc w:val="both"/>
        <w:rPr>
          <w:rFonts w:ascii="Arial" w:eastAsiaTheme="minorHAnsi" w:hAnsi="Arial" w:cs="Arial"/>
          <w:sz w:val="20"/>
          <w:szCs w:val="20"/>
        </w:rPr>
      </w:pPr>
      <w:r>
        <w:rPr>
          <w:rFonts w:ascii="Arial" w:hAnsi="Arial"/>
          <w:sz w:val="20"/>
        </w:rPr>
        <w:t>È prevista anche l’automazione del centro di tornitura e fresatura con un’unità di manipolazione a 2 assi integrata e/o la cella robotizzata iXcenter. Come unità di controllo è stata adattata una S 840D SL di Siemens che come sempre può essere utilizzata facilmente con la soluzione cockpit iXpanel di INDEX.</w:t>
      </w:r>
    </w:p>
    <w:p w:rsidR="00357C65" w:rsidRPr="00BD28CD" w:rsidRDefault="00357C65" w:rsidP="00357C65">
      <w:pPr>
        <w:spacing w:after="200" w:line="360" w:lineRule="auto"/>
        <w:ind w:left="142"/>
        <w:jc w:val="both"/>
        <w:rPr>
          <w:rFonts w:ascii="Arial" w:eastAsiaTheme="minorHAnsi" w:hAnsi="Arial" w:cs="Arial"/>
          <w:sz w:val="20"/>
          <w:szCs w:val="20"/>
          <w:lang w:eastAsia="en-US"/>
        </w:rPr>
      </w:pPr>
    </w:p>
    <w:p w:rsidR="00357C65" w:rsidRPr="00BD28CD" w:rsidRDefault="00464E34" w:rsidP="00357C65">
      <w:pPr>
        <w:spacing w:after="200" w:line="360" w:lineRule="auto"/>
        <w:ind w:left="142"/>
        <w:jc w:val="both"/>
        <w:rPr>
          <w:rFonts w:ascii="Arial" w:eastAsiaTheme="minorHAnsi" w:hAnsi="Arial" w:cs="Arial"/>
          <w:b/>
          <w:bCs/>
          <w:sz w:val="20"/>
          <w:szCs w:val="20"/>
        </w:rPr>
      </w:pPr>
      <w:r>
        <w:rPr>
          <w:rFonts w:ascii="Arial" w:hAnsi="Arial"/>
          <w:b/>
          <w:sz w:val="20"/>
        </w:rPr>
        <w:t>Le principali caratteristiche di INDEX G320:</w:t>
      </w:r>
    </w:p>
    <w:p w:rsidR="00A833A4"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spazio di lavoro accuratamente progettato per lunghezze di tornitura fino a 1.400</w:t>
      </w:r>
      <w:r w:rsidR="00C447AC">
        <w:rPr>
          <w:rFonts w:ascii="Arial" w:hAnsi="Arial"/>
          <w:sz w:val="20"/>
        </w:rPr>
        <w:t> </w:t>
      </w:r>
      <w:r>
        <w:rPr>
          <w:rFonts w:ascii="Arial" w:hAnsi="Arial"/>
          <w:sz w:val="20"/>
        </w:rPr>
        <w:t>mm e possibilità di lavorazione variabili</w:t>
      </w:r>
    </w:p>
    <w:p w:rsidR="00A833A4" w:rsidRPr="00BD28CD"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mandrino principale e contromandrino identici con passaggio del mandrino di 102</w:t>
      </w:r>
      <w:r w:rsidR="00C447AC">
        <w:rPr>
          <w:rFonts w:ascii="Arial" w:hAnsi="Arial"/>
          <w:sz w:val="20"/>
        </w:rPr>
        <w:t> </w:t>
      </w:r>
      <w:r>
        <w:rPr>
          <w:rFonts w:ascii="Arial" w:hAnsi="Arial"/>
          <w:sz w:val="20"/>
        </w:rPr>
        <w:t>mm, coppia 525 / 715</w:t>
      </w:r>
      <w:r w:rsidR="00C447AC">
        <w:rPr>
          <w:rFonts w:ascii="Arial" w:hAnsi="Arial"/>
          <w:sz w:val="20"/>
        </w:rPr>
        <w:t> </w:t>
      </w:r>
      <w:r>
        <w:rPr>
          <w:rFonts w:ascii="Arial" w:hAnsi="Arial"/>
          <w:sz w:val="20"/>
        </w:rPr>
        <w:t>Nm (100% / 40% ED) a 4.000</w:t>
      </w:r>
      <w:r w:rsidR="00C447AC">
        <w:rPr>
          <w:rFonts w:ascii="Arial" w:hAnsi="Arial"/>
          <w:sz w:val="20"/>
        </w:rPr>
        <w:t> </w:t>
      </w:r>
      <w:r>
        <w:rPr>
          <w:rFonts w:ascii="Arial" w:hAnsi="Arial"/>
          <w:sz w:val="20"/>
        </w:rPr>
        <w:t>giri/min</w:t>
      </w:r>
    </w:p>
    <w:p w:rsidR="00A833A4" w:rsidRPr="00BD28CD"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Ø max. mandrino di serraggio 315</w:t>
      </w:r>
      <w:r w:rsidR="00C447AC">
        <w:rPr>
          <w:rFonts w:ascii="Arial" w:hAnsi="Arial"/>
          <w:sz w:val="20"/>
        </w:rPr>
        <w:t> </w:t>
      </w:r>
      <w:r>
        <w:rPr>
          <w:rFonts w:ascii="Arial" w:hAnsi="Arial"/>
          <w:sz w:val="20"/>
        </w:rPr>
        <w:t>mm</w:t>
      </w:r>
    </w:p>
    <w:p w:rsidR="00464E34" w:rsidRPr="00BD28CD" w:rsidRDefault="00464E34"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potente mandrino portafresa motorizzato con collaudata cinematica con cannotti Y/B per lavorazioni di fresatura complesse a 5 assi</w:t>
      </w:r>
    </w:p>
    <w:p w:rsidR="003E6564" w:rsidRPr="00A833A4" w:rsidRDefault="00464E34" w:rsidP="00F36F8F">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due portautensili inferiori con 12 stazioni VDI40 o 15 stazioni VDI30 ciascuno</w:t>
      </w:r>
    </w:p>
    <w:p w:rsidR="00357C65" w:rsidRPr="00BD28CD" w:rsidRDefault="00357C65"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elevata stabilità termica e meccanica</w:t>
      </w:r>
    </w:p>
    <w:p w:rsidR="00707A7D" w:rsidRDefault="00707A7D" w:rsidP="00767FFE">
      <w:pPr>
        <w:spacing w:after="200" w:line="360" w:lineRule="auto"/>
        <w:ind w:left="142"/>
        <w:jc w:val="both"/>
        <w:rPr>
          <w:rFonts w:ascii="Arial" w:eastAsiaTheme="minorHAnsi" w:hAnsi="Arial" w:cs="Arial"/>
          <w:sz w:val="20"/>
          <w:szCs w:val="20"/>
          <w:lang w:eastAsia="en-US"/>
        </w:rPr>
      </w:pPr>
    </w:p>
    <w:p w:rsidR="00F32C8A" w:rsidRPr="00D335FC" w:rsidRDefault="00F32C8A" w:rsidP="00F32C8A">
      <w:pPr>
        <w:suppressLineNumbers/>
        <w:spacing w:line="336" w:lineRule="auto"/>
        <w:ind w:left="142" w:right="1843"/>
        <w:rPr>
          <w:rFonts w:ascii="Arial" w:hAnsi="Arial" w:cs="Arial"/>
          <w:sz w:val="20"/>
          <w:szCs w:val="20"/>
        </w:rPr>
      </w:pPr>
    </w:p>
    <w:p w:rsidR="00F32C8A" w:rsidRPr="00C447AC" w:rsidRDefault="00F32C8A" w:rsidP="00F32C8A">
      <w:pPr>
        <w:suppressLineNumbers/>
        <w:spacing w:line="336" w:lineRule="auto"/>
        <w:ind w:left="142" w:right="1843"/>
        <w:rPr>
          <w:rFonts w:ascii="Arial" w:hAnsi="Arial" w:cs="Arial"/>
          <w:sz w:val="20"/>
          <w:szCs w:val="20"/>
          <w:lang w:val="en-US"/>
        </w:rPr>
      </w:pPr>
      <w:r w:rsidRPr="00251C32">
        <w:rPr>
          <w:rFonts w:ascii="Arial" w:hAnsi="Arial"/>
          <w:b/>
          <w:sz w:val="20"/>
          <w:lang w:val="en-US"/>
        </w:rPr>
        <w:t>Contatti:</w:t>
      </w:r>
      <w:r w:rsidRPr="00251C32">
        <w:rPr>
          <w:rFonts w:ascii="Arial" w:hAnsi="Arial"/>
          <w:sz w:val="20"/>
          <w:lang w:val="en-US"/>
        </w:rPr>
        <w:tab/>
        <w:t xml:space="preserve">INDEX-Werke GmbH &amp; Co. </w:t>
      </w:r>
      <w:r w:rsidRPr="00C447AC">
        <w:rPr>
          <w:rFonts w:ascii="Arial" w:hAnsi="Arial"/>
          <w:sz w:val="20"/>
          <w:lang w:val="en-US"/>
        </w:rPr>
        <w:t>KG Hahn &amp; Tessky</w:t>
      </w:r>
    </w:p>
    <w:p w:rsidR="00F32C8A" w:rsidRPr="00C447AC" w:rsidRDefault="00F32C8A" w:rsidP="00F32C8A">
      <w:pPr>
        <w:suppressLineNumbers/>
        <w:spacing w:line="336" w:lineRule="auto"/>
        <w:ind w:left="709" w:right="1843" w:firstLine="709"/>
        <w:rPr>
          <w:rFonts w:ascii="Arial" w:hAnsi="Arial" w:cs="Arial"/>
          <w:sz w:val="20"/>
          <w:szCs w:val="20"/>
          <w:lang w:val="en-US"/>
        </w:rPr>
      </w:pPr>
      <w:r w:rsidRPr="00C447AC">
        <w:rPr>
          <w:rFonts w:ascii="Arial" w:hAnsi="Arial"/>
          <w:sz w:val="20"/>
          <w:lang w:val="en-US"/>
        </w:rPr>
        <w:t>Rainer Gondek</w:t>
      </w:r>
    </w:p>
    <w:p w:rsidR="00F32C8A" w:rsidRPr="00C447AC" w:rsidRDefault="00F32C8A" w:rsidP="00F32C8A">
      <w:pPr>
        <w:suppressLineNumbers/>
        <w:spacing w:line="336" w:lineRule="auto"/>
        <w:ind w:left="709" w:right="1843" w:firstLine="709"/>
        <w:rPr>
          <w:rFonts w:ascii="Arial" w:hAnsi="Arial" w:cs="Arial"/>
          <w:sz w:val="20"/>
          <w:szCs w:val="20"/>
          <w:lang w:val="en-US"/>
        </w:rPr>
      </w:pPr>
      <w:r w:rsidRPr="00C447AC">
        <w:rPr>
          <w:rFonts w:ascii="Arial" w:hAnsi="Arial"/>
          <w:sz w:val="20"/>
          <w:lang w:val="en-US"/>
        </w:rPr>
        <w:t xml:space="preserve">Responsabile Global Marketing </w:t>
      </w:r>
    </w:p>
    <w:p w:rsidR="00F32C8A" w:rsidRPr="00C447AC" w:rsidRDefault="00F32C8A" w:rsidP="00F32C8A">
      <w:pPr>
        <w:suppressLineNumbers/>
        <w:spacing w:line="336" w:lineRule="auto"/>
        <w:ind w:left="709" w:right="1843" w:firstLine="709"/>
        <w:rPr>
          <w:rFonts w:ascii="Arial" w:hAnsi="Arial" w:cs="Arial"/>
          <w:sz w:val="20"/>
          <w:szCs w:val="20"/>
          <w:lang w:val="en-US"/>
        </w:rPr>
      </w:pPr>
      <w:r w:rsidRPr="00C447AC">
        <w:rPr>
          <w:rFonts w:ascii="Arial" w:hAnsi="Arial"/>
          <w:sz w:val="20"/>
          <w:lang w:val="en-US"/>
        </w:rPr>
        <w:t>Tel.: +49 (711) 3191-1286</w:t>
      </w:r>
    </w:p>
    <w:p w:rsidR="00F32C8A" w:rsidRPr="00D335FC" w:rsidRDefault="00554915" w:rsidP="00F32C8A">
      <w:pPr>
        <w:suppressLineNumbers/>
        <w:spacing w:line="336" w:lineRule="auto"/>
        <w:ind w:left="709" w:right="1843" w:firstLine="709"/>
        <w:rPr>
          <w:rFonts w:ascii="Arial" w:hAnsi="Arial" w:cs="Arial"/>
          <w:sz w:val="20"/>
          <w:szCs w:val="20"/>
        </w:rPr>
      </w:pPr>
      <w:hyperlink r:id="rId8" w:history="1">
        <w:r w:rsidR="002E7514">
          <w:rPr>
            <w:rStyle w:val="Hyperlink"/>
            <w:rFonts w:ascii="Arial" w:hAnsi="Arial"/>
            <w:sz w:val="20"/>
          </w:rPr>
          <w:t>rainer.gondek@index-werke.de</w:t>
        </w:r>
      </w:hyperlink>
      <w:r w:rsidR="002E7514">
        <w:rPr>
          <w:rFonts w:ascii="Arial" w:hAnsi="Arial"/>
          <w:sz w:val="20"/>
        </w:rPr>
        <w:t xml:space="preserve"> </w:t>
      </w:r>
    </w:p>
    <w:p w:rsidR="00F32C8A" w:rsidRPr="00D335FC" w:rsidRDefault="00F32C8A" w:rsidP="003C2277">
      <w:pPr>
        <w:spacing w:after="200" w:line="360" w:lineRule="auto"/>
        <w:ind w:left="142"/>
        <w:jc w:val="both"/>
        <w:rPr>
          <w:rFonts w:ascii="Arial" w:eastAsiaTheme="minorHAnsi" w:hAnsi="Arial" w:cs="Arial"/>
          <w:sz w:val="20"/>
          <w:szCs w:val="20"/>
          <w:lang w:eastAsia="en-US"/>
        </w:rPr>
      </w:pPr>
    </w:p>
    <w:p w:rsidR="00C726C6" w:rsidRDefault="00C726C6">
      <w:pPr>
        <w:rPr>
          <w:rFonts w:ascii="Arial" w:eastAsiaTheme="minorHAnsi" w:hAnsi="Arial" w:cs="Arial"/>
          <w:b/>
          <w:sz w:val="20"/>
          <w:szCs w:val="20"/>
        </w:rPr>
      </w:pPr>
      <w:r>
        <w:br w:type="page"/>
      </w:r>
    </w:p>
    <w:p w:rsidR="00554915" w:rsidRDefault="00554915" w:rsidP="00554915">
      <w:pPr>
        <w:spacing w:after="200" w:line="360" w:lineRule="auto"/>
        <w:ind w:left="142"/>
        <w:jc w:val="both"/>
        <w:rPr>
          <w:ins w:id="0" w:author="Janke, Nicole" w:date="2021-09-15T13:21:00Z"/>
          <w:rFonts w:ascii="Arial" w:eastAsiaTheme="minorHAnsi" w:hAnsi="Arial" w:cs="Arial"/>
          <w:sz w:val="20"/>
          <w:szCs w:val="20"/>
          <w:lang w:val="de-DE" w:eastAsia="en-US"/>
        </w:rPr>
      </w:pPr>
      <w:r>
        <w:rPr>
          <w:rFonts w:ascii="Arial" w:eastAsiaTheme="minorHAnsi" w:hAnsi="Arial" w:cs="Arial"/>
          <w:noProof/>
          <w:sz w:val="20"/>
          <w:szCs w:val="20"/>
          <w:lang w:val="de-DE" w:eastAsia="zh-CN"/>
        </w:rPr>
        <w:lastRenderedPageBreak/>
        <w:drawing>
          <wp:anchor distT="0" distB="0" distL="114300" distR="114300" simplePos="0" relativeHeight="251659264" behindDoc="1" locked="0" layoutInCell="1" allowOverlap="1" wp14:anchorId="0C9C5368" wp14:editId="643863F8">
            <wp:simplePos x="0" y="0"/>
            <wp:positionH relativeFrom="column">
              <wp:posOffset>0</wp:posOffset>
            </wp:positionH>
            <wp:positionV relativeFrom="paragraph">
              <wp:posOffset>-721360</wp:posOffset>
            </wp:positionV>
            <wp:extent cx="4417545" cy="260985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320_open_mont_Go.jpg"/>
                    <pic:cNvPicPr/>
                  </pic:nvPicPr>
                  <pic:blipFill rotWithShape="1">
                    <a:blip r:embed="rId9" cstate="print">
                      <a:extLst>
                        <a:ext uri="{28A0092B-C50C-407E-A947-70E740481C1C}">
                          <a14:useLocalDpi xmlns:a14="http://schemas.microsoft.com/office/drawing/2010/main" val="0"/>
                        </a:ext>
                      </a:extLst>
                    </a:blip>
                    <a:srcRect t="17863"/>
                    <a:stretch/>
                  </pic:blipFill>
                  <pic:spPr bwMode="auto">
                    <a:xfrm>
                      <a:off x="0" y="0"/>
                      <a:ext cx="4417545" cy="2609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4915" w:rsidRDefault="00554915" w:rsidP="00554915">
      <w:pPr>
        <w:spacing w:after="200" w:line="360" w:lineRule="auto"/>
        <w:ind w:left="142"/>
        <w:jc w:val="both"/>
        <w:rPr>
          <w:ins w:id="1" w:author="Janke, Nicole" w:date="2021-09-15T13:21:00Z"/>
          <w:rFonts w:ascii="Arial" w:eastAsiaTheme="minorHAnsi" w:hAnsi="Arial" w:cs="Arial"/>
          <w:sz w:val="20"/>
          <w:szCs w:val="20"/>
          <w:lang w:val="de-DE" w:eastAsia="en-US"/>
        </w:rPr>
      </w:pPr>
    </w:p>
    <w:p w:rsidR="00554915" w:rsidRDefault="00554915" w:rsidP="00554915">
      <w:pPr>
        <w:spacing w:after="200" w:line="360" w:lineRule="auto"/>
        <w:ind w:left="142"/>
        <w:jc w:val="both"/>
        <w:rPr>
          <w:ins w:id="2" w:author="Janke, Nicole" w:date="2021-09-15T13:21:00Z"/>
          <w:rFonts w:ascii="Arial" w:eastAsiaTheme="minorHAnsi" w:hAnsi="Arial" w:cs="Arial"/>
          <w:sz w:val="20"/>
          <w:szCs w:val="20"/>
          <w:lang w:val="de-DE" w:eastAsia="en-US"/>
        </w:rPr>
      </w:pPr>
    </w:p>
    <w:p w:rsidR="00554915" w:rsidRDefault="00554915" w:rsidP="00554915">
      <w:pPr>
        <w:spacing w:after="200" w:line="360" w:lineRule="auto"/>
        <w:ind w:left="142"/>
        <w:jc w:val="both"/>
        <w:rPr>
          <w:ins w:id="3" w:author="Janke, Nicole" w:date="2021-09-15T13:21:00Z"/>
          <w:rFonts w:ascii="Arial" w:eastAsiaTheme="minorHAnsi" w:hAnsi="Arial" w:cs="Arial"/>
          <w:sz w:val="20"/>
          <w:szCs w:val="20"/>
          <w:lang w:val="de-DE" w:eastAsia="en-US"/>
        </w:rPr>
      </w:pPr>
    </w:p>
    <w:p w:rsidR="00554915" w:rsidRDefault="00554915" w:rsidP="00554915">
      <w:pPr>
        <w:spacing w:after="200" w:line="360" w:lineRule="auto"/>
        <w:ind w:left="142"/>
        <w:jc w:val="both"/>
        <w:rPr>
          <w:rFonts w:ascii="Arial" w:eastAsiaTheme="minorHAnsi" w:hAnsi="Arial" w:cs="Arial"/>
          <w:sz w:val="20"/>
          <w:szCs w:val="20"/>
          <w:lang w:val="de-DE" w:eastAsia="en-US"/>
        </w:rPr>
      </w:pPr>
    </w:p>
    <w:p w:rsidR="00554915" w:rsidRDefault="00554915" w:rsidP="00554915">
      <w:pPr>
        <w:spacing w:after="200" w:line="360" w:lineRule="auto"/>
        <w:ind w:left="142"/>
        <w:jc w:val="both"/>
        <w:rPr>
          <w:rFonts w:ascii="Arial" w:eastAsiaTheme="minorHAnsi" w:hAnsi="Arial" w:cs="Arial"/>
          <w:sz w:val="20"/>
          <w:szCs w:val="20"/>
          <w:lang w:val="de-DE" w:eastAsia="en-US"/>
        </w:rPr>
      </w:pPr>
    </w:p>
    <w:p w:rsidR="00554915" w:rsidRPr="00554915" w:rsidRDefault="00554915" w:rsidP="00554915">
      <w:pPr>
        <w:spacing w:after="200" w:line="360" w:lineRule="auto"/>
        <w:jc w:val="both"/>
        <w:rPr>
          <w:rFonts w:ascii="Arial" w:eastAsiaTheme="minorHAnsi" w:hAnsi="Arial" w:cs="Arial"/>
          <w:sz w:val="20"/>
          <w:szCs w:val="20"/>
          <w:lang w:val="pt-BR" w:eastAsia="en-US"/>
        </w:rPr>
      </w:pPr>
      <w:r w:rsidRPr="00554915">
        <w:rPr>
          <w:rFonts w:ascii="Arial" w:eastAsiaTheme="minorHAnsi" w:hAnsi="Arial" w:cs="Arial"/>
          <w:sz w:val="20"/>
          <w:szCs w:val="20"/>
          <w:lang w:val="pt-BR" w:eastAsia="en-US"/>
        </w:rPr>
        <w:t xml:space="preserve">  Figura</w:t>
      </w:r>
      <w:r w:rsidRPr="00554915">
        <w:rPr>
          <w:rFonts w:ascii="Arial" w:eastAsiaTheme="minorHAnsi" w:hAnsi="Arial" w:cs="Arial"/>
          <w:sz w:val="20"/>
          <w:szCs w:val="20"/>
          <w:lang w:val="pt-BR" w:eastAsia="en-US"/>
        </w:rPr>
        <w:t xml:space="preserve"> 1: </w:t>
      </w:r>
    </w:p>
    <w:p w:rsidR="00554915" w:rsidRDefault="00554915" w:rsidP="00554915">
      <w:pPr>
        <w:spacing w:after="200" w:line="360" w:lineRule="auto"/>
        <w:ind w:left="142"/>
        <w:rPr>
          <w:rFonts w:ascii="Arial" w:eastAsiaTheme="minorHAnsi" w:hAnsi="Arial" w:cs="Arial"/>
          <w:sz w:val="20"/>
          <w:szCs w:val="20"/>
          <w:lang w:eastAsia="en-US"/>
        </w:rPr>
      </w:pPr>
      <w:r w:rsidRPr="00554915">
        <w:rPr>
          <w:rFonts w:ascii="Arial" w:eastAsiaTheme="minorHAnsi" w:hAnsi="Arial" w:cs="Arial"/>
          <w:sz w:val="20"/>
          <w:szCs w:val="20"/>
          <w:lang w:eastAsia="en-US"/>
        </w:rPr>
        <w:t>Il nuovo centro di tornitura e fresatura INDEX G320 con 2 torrette portautensili e un potente elettromandrino di fresatura. Per la manipolazione del pezzo oltre a un caricatore a portale con pinza doppia (figura) è possibile utilizzare anche l'iXcenter modulare.</w:t>
      </w:r>
    </w:p>
    <w:p w:rsidR="00554915" w:rsidRDefault="00554915" w:rsidP="00554915">
      <w:pPr>
        <w:spacing w:after="200" w:line="360" w:lineRule="auto"/>
        <w:ind w:left="142"/>
        <w:rPr>
          <w:rFonts w:ascii="Arial" w:eastAsiaTheme="minorHAnsi" w:hAnsi="Arial" w:cs="Arial"/>
          <w:sz w:val="20"/>
          <w:szCs w:val="20"/>
          <w:lang w:eastAsia="en-US"/>
        </w:rPr>
      </w:pPr>
      <w:r>
        <w:rPr>
          <w:rFonts w:ascii="Arial" w:eastAsiaTheme="minorHAnsi" w:hAnsi="Arial" w:cs="Arial"/>
          <w:noProof/>
          <w:sz w:val="20"/>
          <w:szCs w:val="20"/>
          <w:lang w:val="de-DE" w:eastAsia="zh-CN"/>
        </w:rPr>
        <w:drawing>
          <wp:inline distT="0" distB="0" distL="0" distR="0" wp14:anchorId="44F00A50" wp14:editId="47C86665">
            <wp:extent cx="3657600" cy="291668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320_montage_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70711" cy="2927135"/>
                    </a:xfrm>
                    <a:prstGeom prst="rect">
                      <a:avLst/>
                    </a:prstGeom>
                  </pic:spPr>
                </pic:pic>
              </a:graphicData>
            </a:graphic>
          </wp:inline>
        </w:drawing>
      </w:r>
    </w:p>
    <w:p w:rsidR="00554915" w:rsidRPr="00554915" w:rsidRDefault="00554915" w:rsidP="00554915">
      <w:pPr>
        <w:spacing w:after="200" w:line="360" w:lineRule="auto"/>
        <w:jc w:val="both"/>
        <w:rPr>
          <w:rFonts w:ascii="Arial" w:eastAsiaTheme="minorHAnsi" w:hAnsi="Arial" w:cs="Arial"/>
          <w:sz w:val="20"/>
          <w:szCs w:val="20"/>
          <w:lang w:val="pt-BR" w:eastAsia="en-US"/>
        </w:rPr>
      </w:pPr>
      <w:r>
        <w:rPr>
          <w:rFonts w:ascii="Arial" w:eastAsiaTheme="minorHAnsi" w:hAnsi="Arial" w:cs="Arial"/>
          <w:sz w:val="20"/>
          <w:szCs w:val="20"/>
          <w:lang w:eastAsia="en-US"/>
        </w:rPr>
        <w:t xml:space="preserve">  </w:t>
      </w:r>
      <w:r w:rsidRPr="00554915">
        <w:rPr>
          <w:rFonts w:ascii="Arial" w:eastAsiaTheme="minorHAnsi" w:hAnsi="Arial" w:cs="Arial"/>
          <w:sz w:val="20"/>
          <w:szCs w:val="20"/>
          <w:lang w:val="pt-BR" w:eastAsia="en-US"/>
        </w:rPr>
        <w:t>Figura</w:t>
      </w:r>
      <w:r w:rsidRPr="00554915">
        <w:rPr>
          <w:rFonts w:ascii="Arial" w:eastAsiaTheme="minorHAnsi" w:hAnsi="Arial" w:cs="Arial"/>
          <w:sz w:val="20"/>
          <w:szCs w:val="20"/>
          <w:lang w:val="pt-BR" w:eastAsia="en-US"/>
        </w:rPr>
        <w:t xml:space="preserve"> 2:</w:t>
      </w:r>
    </w:p>
    <w:p w:rsidR="005A353A" w:rsidRPr="00D335FC" w:rsidRDefault="00554915" w:rsidP="00D14773">
      <w:pPr>
        <w:spacing w:after="200" w:line="360" w:lineRule="auto"/>
        <w:ind w:left="142"/>
        <w:jc w:val="both"/>
        <w:rPr>
          <w:rFonts w:ascii="Arial" w:eastAsiaTheme="minorHAnsi" w:hAnsi="Arial" w:cs="Arial"/>
          <w:sz w:val="20"/>
          <w:szCs w:val="20"/>
          <w:lang w:eastAsia="en-US"/>
        </w:rPr>
      </w:pPr>
      <w:r w:rsidRPr="00554915">
        <w:rPr>
          <w:rFonts w:ascii="Arial" w:eastAsiaTheme="minorHAnsi" w:hAnsi="Arial" w:cs="Arial"/>
          <w:sz w:val="20"/>
          <w:szCs w:val="20"/>
          <w:lang w:eastAsia="en-US"/>
        </w:rPr>
        <w:t>Con una lunghezza di fresatura di 1400 mm, INDEX G320 completa l'offerta per la potente tornitura e fresatura di componenti di medie dimensioni.</w:t>
      </w:r>
      <w:bookmarkStart w:id="4" w:name="_GoBack"/>
      <w:bookmarkEnd w:id="4"/>
    </w:p>
    <w:sectPr w:rsidR="005A353A" w:rsidRPr="00D335FC"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BD8" w:rsidRDefault="00356BD8">
      <w:r>
        <w:separator/>
      </w:r>
    </w:p>
  </w:endnote>
  <w:endnote w:type="continuationSeparator" w:id="0">
    <w:p w:rsidR="00356BD8" w:rsidRDefault="00356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4" w:rsidRPr="002A0A1F" w:rsidRDefault="00F76584">
    <w:pPr>
      <w:pStyle w:val="Fuzeile"/>
      <w:rPr>
        <w:rFonts w:ascii="Arial" w:hAnsi="Arial" w:cs="Arial"/>
        <w:sz w:val="18"/>
        <w:szCs w:val="18"/>
      </w:rPr>
    </w:pPr>
    <w:r>
      <w:rPr>
        <w:rFonts w:ascii="Arial" w:hAnsi="Arial"/>
        <w:sz w:val="18"/>
      </w:rPr>
      <w:t xml:space="preserve">                                                               Pagine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554915">
      <w:rPr>
        <w:rStyle w:val="Seitenzahl"/>
        <w:rFonts w:ascii="Arial" w:hAnsi="Arial" w:cs="Arial"/>
        <w:noProof/>
        <w:sz w:val="18"/>
      </w:rPr>
      <w:t>1</w:t>
    </w:r>
    <w:r w:rsidRPr="002A0A1F">
      <w:rPr>
        <w:rStyle w:val="Seitenzahl"/>
        <w:rFonts w:ascii="Arial" w:hAnsi="Arial" w:cs="Arial"/>
        <w:sz w:val="18"/>
      </w:rPr>
      <w:fldChar w:fldCharType="end"/>
    </w:r>
    <w:r>
      <w:rPr>
        <w:rStyle w:val="Seitenzahl"/>
        <w:rFonts w:ascii="Arial" w:hAnsi="Arial"/>
        <w:sz w:val="18"/>
      </w:rPr>
      <w:t xml:space="preserve"> di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554915">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BD8" w:rsidRDefault="00356BD8">
      <w:r>
        <w:separator/>
      </w:r>
    </w:p>
  </w:footnote>
  <w:footnote w:type="continuationSeparator" w:id="0">
    <w:p w:rsidR="00356BD8" w:rsidRDefault="00356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4" w:rsidRPr="003D200C" w:rsidRDefault="00F76584" w:rsidP="00AE64C2">
    <w:pPr>
      <w:pStyle w:val="Kopfzeile"/>
      <w:tabs>
        <w:tab w:val="clear" w:pos="9072"/>
        <w:tab w:val="right" w:pos="9360"/>
      </w:tabs>
      <w:ind w:left="2544" w:firstLine="4296"/>
    </w:pPr>
    <w:r>
      <w:tab/>
    </w:r>
    <w:r>
      <w:rPr>
        <w:noProof/>
        <w:lang w:val="de-DE" w:eastAsia="zh-CN"/>
      </w:rPr>
      <w:drawing>
        <wp:inline distT="0" distB="0" distL="0" distR="0" wp14:anchorId="1D0BE61A" wp14:editId="6C87469D">
          <wp:extent cx="904875" cy="200025"/>
          <wp:effectExtent l="0" t="0" r="9525" b="9525"/>
          <wp:docPr id="30"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rsidR="008C66BE" w:rsidRDefault="008C66BE" w:rsidP="008C66BE">
    <w:pPr>
      <w:pStyle w:val="Kopfzeile"/>
      <w:tabs>
        <w:tab w:val="clear" w:pos="4536"/>
        <w:tab w:val="clear" w:pos="9072"/>
      </w:tabs>
      <w:ind w:left="6840"/>
      <w:jc w:val="right"/>
      <w:rPr>
        <w:rFonts w:ascii="Arial" w:hAnsi="Arial" w:cs="Arial"/>
        <w:sz w:val="16"/>
        <w:lang w:val="en-US"/>
      </w:rPr>
    </w:pPr>
  </w:p>
  <w:p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G320</w:t>
    </w:r>
  </w:p>
  <w:p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rsidR="00F76584" w:rsidRPr="003D200C" w:rsidRDefault="00F76584" w:rsidP="00AE64C2">
    <w:pPr>
      <w:pStyle w:val="Kopfzeile"/>
      <w:tabs>
        <w:tab w:val="clear" w:pos="4536"/>
        <w:tab w:val="clear" w:pos="9072"/>
      </w:tabs>
      <w:ind w:left="6840"/>
      <w:jc w:val="right"/>
      <w:rPr>
        <w:rFonts w:ascii="Arial" w:hAnsi="Arial" w:cs="Arial"/>
        <w:sz w:val="16"/>
        <w:lang w:val="en-US"/>
      </w:rPr>
    </w:pPr>
  </w:p>
  <w:p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EA4B42"/>
    <w:multiLevelType w:val="hybridMultilevel"/>
    <w:tmpl w:val="DC02D01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ke, Nicole">
    <w15:presenceInfo w15:providerId="None" w15:userId="Janke, Nico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44A6"/>
    <w:rsid w:val="00046FB5"/>
    <w:rsid w:val="0009150E"/>
    <w:rsid w:val="00092A02"/>
    <w:rsid w:val="000A09F9"/>
    <w:rsid w:val="000A0DDD"/>
    <w:rsid w:val="000A3F93"/>
    <w:rsid w:val="000A6B85"/>
    <w:rsid w:val="000A7F31"/>
    <w:rsid w:val="000B0B5B"/>
    <w:rsid w:val="000B4F26"/>
    <w:rsid w:val="000C2336"/>
    <w:rsid w:val="000D0A3A"/>
    <w:rsid w:val="000D22C6"/>
    <w:rsid w:val="000D3A08"/>
    <w:rsid w:val="000D546A"/>
    <w:rsid w:val="000E2495"/>
    <w:rsid w:val="000E425B"/>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0D8B"/>
    <w:rsid w:val="0015427D"/>
    <w:rsid w:val="0016091D"/>
    <w:rsid w:val="00161A98"/>
    <w:rsid w:val="001622BB"/>
    <w:rsid w:val="00181FF2"/>
    <w:rsid w:val="001867F8"/>
    <w:rsid w:val="00186F99"/>
    <w:rsid w:val="00191224"/>
    <w:rsid w:val="001913D5"/>
    <w:rsid w:val="0019247F"/>
    <w:rsid w:val="00192759"/>
    <w:rsid w:val="001960C7"/>
    <w:rsid w:val="001A1972"/>
    <w:rsid w:val="001B1E13"/>
    <w:rsid w:val="001B36CA"/>
    <w:rsid w:val="001B39F6"/>
    <w:rsid w:val="001B7AF4"/>
    <w:rsid w:val="001C247A"/>
    <w:rsid w:val="001E05DD"/>
    <w:rsid w:val="001E1539"/>
    <w:rsid w:val="001F0DC7"/>
    <w:rsid w:val="00201559"/>
    <w:rsid w:val="00206324"/>
    <w:rsid w:val="00207497"/>
    <w:rsid w:val="00207885"/>
    <w:rsid w:val="00211AF2"/>
    <w:rsid w:val="00212595"/>
    <w:rsid w:val="002208C9"/>
    <w:rsid w:val="002213FD"/>
    <w:rsid w:val="00222578"/>
    <w:rsid w:val="00224559"/>
    <w:rsid w:val="00225696"/>
    <w:rsid w:val="00232F8F"/>
    <w:rsid w:val="00235ED6"/>
    <w:rsid w:val="002361B1"/>
    <w:rsid w:val="00244E8E"/>
    <w:rsid w:val="002508F8"/>
    <w:rsid w:val="00250E0A"/>
    <w:rsid w:val="00251C32"/>
    <w:rsid w:val="00252394"/>
    <w:rsid w:val="00256000"/>
    <w:rsid w:val="00256E06"/>
    <w:rsid w:val="00261CB4"/>
    <w:rsid w:val="00262014"/>
    <w:rsid w:val="00262D8D"/>
    <w:rsid w:val="0026448E"/>
    <w:rsid w:val="00267FDD"/>
    <w:rsid w:val="0027071B"/>
    <w:rsid w:val="00270ADC"/>
    <w:rsid w:val="00270B93"/>
    <w:rsid w:val="00284137"/>
    <w:rsid w:val="00284D73"/>
    <w:rsid w:val="00285D73"/>
    <w:rsid w:val="0028670F"/>
    <w:rsid w:val="00294D30"/>
    <w:rsid w:val="002956E0"/>
    <w:rsid w:val="00295D86"/>
    <w:rsid w:val="002A0A1F"/>
    <w:rsid w:val="002C2782"/>
    <w:rsid w:val="002C52CB"/>
    <w:rsid w:val="002D038B"/>
    <w:rsid w:val="002D0FF4"/>
    <w:rsid w:val="002D2928"/>
    <w:rsid w:val="002D37B1"/>
    <w:rsid w:val="002E23FD"/>
    <w:rsid w:val="002E4C83"/>
    <w:rsid w:val="002E4CBA"/>
    <w:rsid w:val="002E52C6"/>
    <w:rsid w:val="002E572F"/>
    <w:rsid w:val="002E74F7"/>
    <w:rsid w:val="002E7514"/>
    <w:rsid w:val="002F1927"/>
    <w:rsid w:val="002F40C9"/>
    <w:rsid w:val="002F51C3"/>
    <w:rsid w:val="002F7069"/>
    <w:rsid w:val="0030559E"/>
    <w:rsid w:val="0030733E"/>
    <w:rsid w:val="003240E3"/>
    <w:rsid w:val="00334401"/>
    <w:rsid w:val="003421B1"/>
    <w:rsid w:val="00350072"/>
    <w:rsid w:val="00353117"/>
    <w:rsid w:val="00356BD8"/>
    <w:rsid w:val="00357C65"/>
    <w:rsid w:val="00360228"/>
    <w:rsid w:val="00360722"/>
    <w:rsid w:val="0036385F"/>
    <w:rsid w:val="003666C5"/>
    <w:rsid w:val="0036688A"/>
    <w:rsid w:val="0036726E"/>
    <w:rsid w:val="00367F5D"/>
    <w:rsid w:val="0037311D"/>
    <w:rsid w:val="00375C67"/>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D1DC1"/>
    <w:rsid w:val="003D443B"/>
    <w:rsid w:val="003E4D2B"/>
    <w:rsid w:val="003E5584"/>
    <w:rsid w:val="003E6564"/>
    <w:rsid w:val="003F60D2"/>
    <w:rsid w:val="00406AB0"/>
    <w:rsid w:val="0041150F"/>
    <w:rsid w:val="00412A12"/>
    <w:rsid w:val="00414CF2"/>
    <w:rsid w:val="00415A87"/>
    <w:rsid w:val="00415D03"/>
    <w:rsid w:val="004203A9"/>
    <w:rsid w:val="004204C8"/>
    <w:rsid w:val="00422AE3"/>
    <w:rsid w:val="00424E75"/>
    <w:rsid w:val="00426195"/>
    <w:rsid w:val="00432DD2"/>
    <w:rsid w:val="00433009"/>
    <w:rsid w:val="00435AF4"/>
    <w:rsid w:val="00443DDF"/>
    <w:rsid w:val="00446750"/>
    <w:rsid w:val="00447215"/>
    <w:rsid w:val="0046004B"/>
    <w:rsid w:val="00460631"/>
    <w:rsid w:val="00463188"/>
    <w:rsid w:val="00463DF5"/>
    <w:rsid w:val="00464E34"/>
    <w:rsid w:val="00467F33"/>
    <w:rsid w:val="004720E4"/>
    <w:rsid w:val="0047346F"/>
    <w:rsid w:val="00476642"/>
    <w:rsid w:val="004804E4"/>
    <w:rsid w:val="00480651"/>
    <w:rsid w:val="0048614F"/>
    <w:rsid w:val="00495221"/>
    <w:rsid w:val="0049679A"/>
    <w:rsid w:val="00496CE2"/>
    <w:rsid w:val="00497A31"/>
    <w:rsid w:val="004A094C"/>
    <w:rsid w:val="004A2FB6"/>
    <w:rsid w:val="004A5465"/>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4271C"/>
    <w:rsid w:val="00543713"/>
    <w:rsid w:val="00543C7E"/>
    <w:rsid w:val="00544BB2"/>
    <w:rsid w:val="0055166D"/>
    <w:rsid w:val="00554915"/>
    <w:rsid w:val="005609F5"/>
    <w:rsid w:val="00566701"/>
    <w:rsid w:val="00573260"/>
    <w:rsid w:val="00573C44"/>
    <w:rsid w:val="005753FB"/>
    <w:rsid w:val="0057633A"/>
    <w:rsid w:val="00577F45"/>
    <w:rsid w:val="00581ADC"/>
    <w:rsid w:val="00595601"/>
    <w:rsid w:val="005A353A"/>
    <w:rsid w:val="005A48B3"/>
    <w:rsid w:val="005A549F"/>
    <w:rsid w:val="005B0DF3"/>
    <w:rsid w:val="005B4FE4"/>
    <w:rsid w:val="005C021E"/>
    <w:rsid w:val="005C6E5A"/>
    <w:rsid w:val="005C721F"/>
    <w:rsid w:val="005D014F"/>
    <w:rsid w:val="005D018C"/>
    <w:rsid w:val="005D2B49"/>
    <w:rsid w:val="005D5FB8"/>
    <w:rsid w:val="005E00FA"/>
    <w:rsid w:val="005E29EC"/>
    <w:rsid w:val="005F3E24"/>
    <w:rsid w:val="005F3E80"/>
    <w:rsid w:val="005F475F"/>
    <w:rsid w:val="005F55FF"/>
    <w:rsid w:val="005F5611"/>
    <w:rsid w:val="005F7A16"/>
    <w:rsid w:val="006027CB"/>
    <w:rsid w:val="006160DC"/>
    <w:rsid w:val="0061792A"/>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D7BB9"/>
    <w:rsid w:val="006E0AE1"/>
    <w:rsid w:val="006E1B3D"/>
    <w:rsid w:val="006E6820"/>
    <w:rsid w:val="006F25E1"/>
    <w:rsid w:val="006F2CD8"/>
    <w:rsid w:val="006F7527"/>
    <w:rsid w:val="006F7DCA"/>
    <w:rsid w:val="00704868"/>
    <w:rsid w:val="007048E3"/>
    <w:rsid w:val="00707A7D"/>
    <w:rsid w:val="0071341B"/>
    <w:rsid w:val="00713606"/>
    <w:rsid w:val="00716DEA"/>
    <w:rsid w:val="00717063"/>
    <w:rsid w:val="00717BFA"/>
    <w:rsid w:val="00727A42"/>
    <w:rsid w:val="00727E85"/>
    <w:rsid w:val="00734673"/>
    <w:rsid w:val="00740E7F"/>
    <w:rsid w:val="00743C92"/>
    <w:rsid w:val="00745E7E"/>
    <w:rsid w:val="00747230"/>
    <w:rsid w:val="00751511"/>
    <w:rsid w:val="0075520A"/>
    <w:rsid w:val="0076014F"/>
    <w:rsid w:val="00760FEC"/>
    <w:rsid w:val="00761098"/>
    <w:rsid w:val="00761B1E"/>
    <w:rsid w:val="00764F00"/>
    <w:rsid w:val="007652CE"/>
    <w:rsid w:val="007661DA"/>
    <w:rsid w:val="00767FFE"/>
    <w:rsid w:val="0077349B"/>
    <w:rsid w:val="00775FA5"/>
    <w:rsid w:val="00776180"/>
    <w:rsid w:val="00786B4C"/>
    <w:rsid w:val="00790FA8"/>
    <w:rsid w:val="00793000"/>
    <w:rsid w:val="00793E08"/>
    <w:rsid w:val="007963DE"/>
    <w:rsid w:val="007A7797"/>
    <w:rsid w:val="007B0855"/>
    <w:rsid w:val="007B1419"/>
    <w:rsid w:val="007B1DCF"/>
    <w:rsid w:val="007B1E16"/>
    <w:rsid w:val="007B5F69"/>
    <w:rsid w:val="007B737D"/>
    <w:rsid w:val="007D169D"/>
    <w:rsid w:val="007E37E5"/>
    <w:rsid w:val="007F052C"/>
    <w:rsid w:val="007F1834"/>
    <w:rsid w:val="00800F22"/>
    <w:rsid w:val="0080270B"/>
    <w:rsid w:val="008036F7"/>
    <w:rsid w:val="008073BE"/>
    <w:rsid w:val="00807CE8"/>
    <w:rsid w:val="00813110"/>
    <w:rsid w:val="008133B0"/>
    <w:rsid w:val="00815941"/>
    <w:rsid w:val="008177F0"/>
    <w:rsid w:val="008178F5"/>
    <w:rsid w:val="00847216"/>
    <w:rsid w:val="00847D66"/>
    <w:rsid w:val="00851066"/>
    <w:rsid w:val="00853E22"/>
    <w:rsid w:val="008573A2"/>
    <w:rsid w:val="0085749B"/>
    <w:rsid w:val="0086192A"/>
    <w:rsid w:val="0086295F"/>
    <w:rsid w:val="00863CDE"/>
    <w:rsid w:val="00867F14"/>
    <w:rsid w:val="00877CBA"/>
    <w:rsid w:val="008858D7"/>
    <w:rsid w:val="0088677D"/>
    <w:rsid w:val="008A0474"/>
    <w:rsid w:val="008A04B7"/>
    <w:rsid w:val="008A3663"/>
    <w:rsid w:val="008A6D13"/>
    <w:rsid w:val="008B5385"/>
    <w:rsid w:val="008B58B8"/>
    <w:rsid w:val="008B765E"/>
    <w:rsid w:val="008C104C"/>
    <w:rsid w:val="008C3A38"/>
    <w:rsid w:val="008C4772"/>
    <w:rsid w:val="008C66BE"/>
    <w:rsid w:val="008D1A51"/>
    <w:rsid w:val="008D6EB5"/>
    <w:rsid w:val="008D7484"/>
    <w:rsid w:val="008E1553"/>
    <w:rsid w:val="008E268C"/>
    <w:rsid w:val="008F1C00"/>
    <w:rsid w:val="008F2D2F"/>
    <w:rsid w:val="00901621"/>
    <w:rsid w:val="00904D06"/>
    <w:rsid w:val="00904F52"/>
    <w:rsid w:val="0091190A"/>
    <w:rsid w:val="00913045"/>
    <w:rsid w:val="00917F2E"/>
    <w:rsid w:val="009218D6"/>
    <w:rsid w:val="00926B09"/>
    <w:rsid w:val="0093136C"/>
    <w:rsid w:val="0094120E"/>
    <w:rsid w:val="00946D88"/>
    <w:rsid w:val="00952ACE"/>
    <w:rsid w:val="00955761"/>
    <w:rsid w:val="009661B7"/>
    <w:rsid w:val="00971814"/>
    <w:rsid w:val="00971F9F"/>
    <w:rsid w:val="00976D01"/>
    <w:rsid w:val="00980C02"/>
    <w:rsid w:val="00985312"/>
    <w:rsid w:val="00993817"/>
    <w:rsid w:val="00994501"/>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20D00"/>
    <w:rsid w:val="00A22CB4"/>
    <w:rsid w:val="00A269CE"/>
    <w:rsid w:val="00A27C03"/>
    <w:rsid w:val="00A32630"/>
    <w:rsid w:val="00A37BBA"/>
    <w:rsid w:val="00A43BA8"/>
    <w:rsid w:val="00A50F9C"/>
    <w:rsid w:val="00A53DF8"/>
    <w:rsid w:val="00A571E4"/>
    <w:rsid w:val="00A662A5"/>
    <w:rsid w:val="00A70851"/>
    <w:rsid w:val="00A711DA"/>
    <w:rsid w:val="00A716C4"/>
    <w:rsid w:val="00A72BAE"/>
    <w:rsid w:val="00A73611"/>
    <w:rsid w:val="00A73987"/>
    <w:rsid w:val="00A769FD"/>
    <w:rsid w:val="00A7749A"/>
    <w:rsid w:val="00A81CD2"/>
    <w:rsid w:val="00A833A4"/>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AF7EC9"/>
    <w:rsid w:val="00B05448"/>
    <w:rsid w:val="00B062A9"/>
    <w:rsid w:val="00B0695E"/>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7AC5"/>
    <w:rsid w:val="00B9037B"/>
    <w:rsid w:val="00B92CF4"/>
    <w:rsid w:val="00B96674"/>
    <w:rsid w:val="00BA0843"/>
    <w:rsid w:val="00BA4288"/>
    <w:rsid w:val="00BA57CA"/>
    <w:rsid w:val="00BA5C61"/>
    <w:rsid w:val="00BB3AEB"/>
    <w:rsid w:val="00BD07C8"/>
    <w:rsid w:val="00BD264F"/>
    <w:rsid w:val="00BD28CD"/>
    <w:rsid w:val="00BD512C"/>
    <w:rsid w:val="00BE68C8"/>
    <w:rsid w:val="00BE7797"/>
    <w:rsid w:val="00BE79B9"/>
    <w:rsid w:val="00BF127F"/>
    <w:rsid w:val="00BF5362"/>
    <w:rsid w:val="00BF7959"/>
    <w:rsid w:val="00C01F56"/>
    <w:rsid w:val="00C0374E"/>
    <w:rsid w:val="00C06334"/>
    <w:rsid w:val="00C15103"/>
    <w:rsid w:val="00C154E1"/>
    <w:rsid w:val="00C205C7"/>
    <w:rsid w:val="00C35B6D"/>
    <w:rsid w:val="00C447AC"/>
    <w:rsid w:val="00C460E5"/>
    <w:rsid w:val="00C52C2E"/>
    <w:rsid w:val="00C53420"/>
    <w:rsid w:val="00C5688F"/>
    <w:rsid w:val="00C571F6"/>
    <w:rsid w:val="00C63FCB"/>
    <w:rsid w:val="00C71D48"/>
    <w:rsid w:val="00C726C6"/>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3E09"/>
    <w:rsid w:val="00CE4C4B"/>
    <w:rsid w:val="00CE5DA1"/>
    <w:rsid w:val="00CE6586"/>
    <w:rsid w:val="00CF3E31"/>
    <w:rsid w:val="00CF76E4"/>
    <w:rsid w:val="00D04BF0"/>
    <w:rsid w:val="00D14773"/>
    <w:rsid w:val="00D15798"/>
    <w:rsid w:val="00D16F4D"/>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87C12"/>
    <w:rsid w:val="00D96A3F"/>
    <w:rsid w:val="00D96EF7"/>
    <w:rsid w:val="00DA105D"/>
    <w:rsid w:val="00DA2163"/>
    <w:rsid w:val="00DA3ABF"/>
    <w:rsid w:val="00DA4919"/>
    <w:rsid w:val="00DA5B3E"/>
    <w:rsid w:val="00DB20D7"/>
    <w:rsid w:val="00DB3BB2"/>
    <w:rsid w:val="00DB6DA3"/>
    <w:rsid w:val="00DB6E1D"/>
    <w:rsid w:val="00DC6E3B"/>
    <w:rsid w:val="00DD273B"/>
    <w:rsid w:val="00DE2001"/>
    <w:rsid w:val="00DE3C34"/>
    <w:rsid w:val="00DE40C9"/>
    <w:rsid w:val="00DF72D5"/>
    <w:rsid w:val="00E012F8"/>
    <w:rsid w:val="00E07D31"/>
    <w:rsid w:val="00E07DAF"/>
    <w:rsid w:val="00E115FC"/>
    <w:rsid w:val="00E1488A"/>
    <w:rsid w:val="00E148DF"/>
    <w:rsid w:val="00E17752"/>
    <w:rsid w:val="00E217FF"/>
    <w:rsid w:val="00E24288"/>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C0EE6"/>
    <w:rsid w:val="00EC3D9F"/>
    <w:rsid w:val="00EC4279"/>
    <w:rsid w:val="00EC58B3"/>
    <w:rsid w:val="00EC72BC"/>
    <w:rsid w:val="00EE2363"/>
    <w:rsid w:val="00EE2A82"/>
    <w:rsid w:val="00EE5A18"/>
    <w:rsid w:val="00EF1934"/>
    <w:rsid w:val="00EF7037"/>
    <w:rsid w:val="00F01B90"/>
    <w:rsid w:val="00F01E4A"/>
    <w:rsid w:val="00F042F3"/>
    <w:rsid w:val="00F0517F"/>
    <w:rsid w:val="00F10062"/>
    <w:rsid w:val="00F10547"/>
    <w:rsid w:val="00F26A5A"/>
    <w:rsid w:val="00F2707A"/>
    <w:rsid w:val="00F27A5E"/>
    <w:rsid w:val="00F32C8A"/>
    <w:rsid w:val="00F37509"/>
    <w:rsid w:val="00F3781E"/>
    <w:rsid w:val="00F45B27"/>
    <w:rsid w:val="00F47829"/>
    <w:rsid w:val="00F5103E"/>
    <w:rsid w:val="00F551E6"/>
    <w:rsid w:val="00F6323D"/>
    <w:rsid w:val="00F71EDD"/>
    <w:rsid w:val="00F75C79"/>
    <w:rsid w:val="00F76584"/>
    <w:rsid w:val="00F76CA9"/>
    <w:rsid w:val="00F77D68"/>
    <w:rsid w:val="00F822B2"/>
    <w:rsid w:val="00F84604"/>
    <w:rsid w:val="00F851F5"/>
    <w:rsid w:val="00F9394B"/>
    <w:rsid w:val="00F969E1"/>
    <w:rsid w:val="00FA3C6D"/>
    <w:rsid w:val="00FA6635"/>
    <w:rsid w:val="00FB2D50"/>
    <w:rsid w:val="00FB5DE6"/>
    <w:rsid w:val="00FB5E28"/>
    <w:rsid w:val="00FB62A0"/>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C201065"/>
  <w15:docId w15:val="{82DC0CAB-092A-48D0-83E6-B5D6E12E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F27A5E"/>
    <w:pPr>
      <w:ind w:left="720"/>
      <w:contextualSpacing/>
    </w:pPr>
  </w:style>
  <w:style w:type="character" w:styleId="Kommentarzeichen">
    <w:name w:val="annotation reference"/>
    <w:basedOn w:val="Absatz-Standardschriftart"/>
    <w:semiHidden/>
    <w:unhideWhenUsed/>
    <w:rsid w:val="00C726C6"/>
    <w:rPr>
      <w:sz w:val="16"/>
      <w:szCs w:val="16"/>
    </w:rPr>
  </w:style>
  <w:style w:type="paragraph" w:styleId="Kommentartext">
    <w:name w:val="annotation text"/>
    <w:basedOn w:val="Standard"/>
    <w:link w:val="KommentartextZchn"/>
    <w:semiHidden/>
    <w:unhideWhenUsed/>
    <w:rsid w:val="00C726C6"/>
    <w:rPr>
      <w:sz w:val="20"/>
      <w:szCs w:val="20"/>
    </w:rPr>
  </w:style>
  <w:style w:type="character" w:customStyle="1" w:styleId="KommentartextZchn">
    <w:name w:val="Kommentartext Zchn"/>
    <w:basedOn w:val="Absatz-Standardschriftart"/>
    <w:link w:val="Kommentartext"/>
    <w:semiHidden/>
    <w:rsid w:val="00C726C6"/>
  </w:style>
  <w:style w:type="paragraph" w:styleId="Kommentarthema">
    <w:name w:val="annotation subject"/>
    <w:basedOn w:val="Kommentartext"/>
    <w:next w:val="Kommentartext"/>
    <w:link w:val="KommentarthemaZchn"/>
    <w:semiHidden/>
    <w:unhideWhenUsed/>
    <w:rsid w:val="00C726C6"/>
    <w:rPr>
      <w:b/>
      <w:bCs/>
    </w:rPr>
  </w:style>
  <w:style w:type="character" w:customStyle="1" w:styleId="KommentarthemaZchn">
    <w:name w:val="Kommentarthema Zchn"/>
    <w:basedOn w:val="KommentartextZchn"/>
    <w:link w:val="Kommentarthema"/>
    <w:semiHidden/>
    <w:rsid w:val="00C726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7A5C6-D085-4BFD-AD3D-0F2FF06CB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3841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PI INDEX G320</vt:lpstr>
    </vt:vector>
  </TitlesOfParts>
  <Company>INDEX-Werke GmbH &amp; Co. KG</Company>
  <LinksUpToDate>false</LinksUpToDate>
  <CharactersWithSpaces>4442</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G320</dc:title>
  <dc:creator>INDEX-Werke GmbH &amp; Co. KG</dc:creator>
  <cp:lastModifiedBy>Janke, Nicole</cp:lastModifiedBy>
  <cp:revision>7</cp:revision>
  <cp:lastPrinted>2020-02-26T08:27:00Z</cp:lastPrinted>
  <dcterms:created xsi:type="dcterms:W3CDTF">2021-07-22T16:38:00Z</dcterms:created>
  <dcterms:modified xsi:type="dcterms:W3CDTF">2021-09-15T11:30:00Z</dcterms:modified>
</cp:coreProperties>
</file>